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C8C3F4" w14:textId="77777777" w:rsidR="005A61DA" w:rsidRPr="00302A76" w:rsidRDefault="005A61DA" w:rsidP="005A61DA">
      <w:pPr>
        <w:rPr>
          <w:rFonts w:ascii="Cambria" w:hAnsi="Cambria" w:cs="Times New Roman"/>
          <w:b/>
        </w:rPr>
      </w:pPr>
      <w:r w:rsidRPr="00302A76">
        <w:rPr>
          <w:rFonts w:ascii="Cambria" w:hAnsi="Cambria" w:cs="Times New Roman"/>
          <w:b/>
          <w:sz w:val="28"/>
          <w:szCs w:val="28"/>
        </w:rPr>
        <w:t>PI Name:</w:t>
      </w:r>
      <w:r w:rsidRPr="00302A76">
        <w:rPr>
          <w:rFonts w:ascii="Cambria" w:hAnsi="Cambria" w:cs="Times New Roman"/>
          <w:b/>
        </w:rPr>
        <w:t xml:space="preserve">  </w:t>
      </w:r>
      <w:proofErr w:type="spellStart"/>
      <w:r w:rsidR="006D3249" w:rsidRPr="00302A76">
        <w:rPr>
          <w:rFonts w:ascii="Cambria" w:hAnsi="Cambria" w:cs="Times New Roman"/>
        </w:rPr>
        <w:t>Vy</w:t>
      </w:r>
      <w:proofErr w:type="spellEnd"/>
      <w:r w:rsidR="006D3249" w:rsidRPr="00302A76">
        <w:rPr>
          <w:rFonts w:ascii="Cambria" w:hAnsi="Cambria" w:cs="Times New Roman"/>
        </w:rPr>
        <w:t xml:space="preserve"> M. Dong</w:t>
      </w:r>
      <w:r w:rsidR="00CE4169">
        <w:rPr>
          <w:rFonts w:ascii="Cambria" w:hAnsi="Cambria" w:cs="Times New Roman"/>
        </w:rPr>
        <w:t xml:space="preserve"> &amp; Diane Le</w:t>
      </w:r>
    </w:p>
    <w:p w14:paraId="60126DC3" w14:textId="77777777" w:rsidR="005A61DA" w:rsidRPr="00302A76" w:rsidRDefault="005A61DA" w:rsidP="005A61DA">
      <w:pPr>
        <w:rPr>
          <w:rFonts w:ascii="Cambria" w:hAnsi="Cambria" w:cs="Times New Roman"/>
        </w:rPr>
      </w:pPr>
      <w:r w:rsidRPr="00302A76">
        <w:rPr>
          <w:rFonts w:ascii="Cambria" w:hAnsi="Cambria" w:cs="Times New Roman"/>
          <w:b/>
          <w:sz w:val="28"/>
        </w:rPr>
        <w:t>Science Education Title</w:t>
      </w:r>
      <w:r w:rsidRPr="00302A76">
        <w:rPr>
          <w:rFonts w:ascii="Cambria" w:hAnsi="Cambria" w:cs="Times New Roman"/>
        </w:rPr>
        <w:t>:</w:t>
      </w:r>
      <w:r w:rsidR="003A378C">
        <w:rPr>
          <w:rFonts w:ascii="Cambria" w:hAnsi="Cambria" w:cs="Times New Roman"/>
        </w:rPr>
        <w:t xml:space="preserve"> </w:t>
      </w:r>
      <w:proofErr w:type="spellStart"/>
      <w:r w:rsidR="003A378C">
        <w:rPr>
          <w:rFonts w:ascii="Cambria" w:hAnsi="Cambria" w:cs="Times New Roman"/>
        </w:rPr>
        <w:t>Polarimeter</w:t>
      </w:r>
      <w:proofErr w:type="spellEnd"/>
    </w:p>
    <w:p w14:paraId="3E09B113" w14:textId="77777777" w:rsidR="005A61DA" w:rsidRPr="00302A76" w:rsidRDefault="005A61DA" w:rsidP="005A61DA">
      <w:pPr>
        <w:rPr>
          <w:rFonts w:ascii="Cambria" w:hAnsi="Cambria" w:cs="Times New Roman"/>
        </w:rPr>
      </w:pPr>
      <w:r w:rsidRPr="00302A76">
        <w:rPr>
          <w:rFonts w:ascii="Cambria" w:hAnsi="Cambria" w:cs="Times New Roman"/>
          <w:b/>
          <w:sz w:val="28"/>
        </w:rPr>
        <w:t>Overview</w:t>
      </w:r>
      <w:r w:rsidRPr="00302A76">
        <w:rPr>
          <w:rFonts w:ascii="Cambria" w:hAnsi="Cambria" w:cs="Times New Roman"/>
        </w:rPr>
        <w:t xml:space="preserve">: </w:t>
      </w:r>
    </w:p>
    <w:p w14:paraId="14DAFA93" w14:textId="77777777" w:rsidR="00302A76" w:rsidRDefault="005A61DA" w:rsidP="00754BA4">
      <w:pPr>
        <w:spacing w:after="0"/>
        <w:rPr>
          <w:rFonts w:ascii="Cambria" w:hAnsi="Cambria" w:cs="Times New Roman"/>
        </w:rPr>
      </w:pPr>
      <w:r w:rsidRPr="00302A76">
        <w:rPr>
          <w:rFonts w:ascii="Cambria" w:hAnsi="Cambria" w:cs="Times New Roman"/>
        </w:rPr>
        <w:t xml:space="preserve">This experiment </w:t>
      </w:r>
      <w:r w:rsidR="006D3249" w:rsidRPr="00302A76">
        <w:rPr>
          <w:rFonts w:ascii="Cambria" w:hAnsi="Cambria" w:cs="Times New Roman"/>
        </w:rPr>
        <w:t>will demonstrate</w:t>
      </w:r>
      <w:r w:rsidR="003A378C">
        <w:rPr>
          <w:rFonts w:ascii="Cambria" w:hAnsi="Cambria" w:cs="Times New Roman"/>
        </w:rPr>
        <w:t xml:space="preserve"> the use of a </w:t>
      </w:r>
      <w:proofErr w:type="spellStart"/>
      <w:r w:rsidR="003A378C">
        <w:rPr>
          <w:rFonts w:ascii="Cambria" w:hAnsi="Cambria" w:cs="Times New Roman"/>
        </w:rPr>
        <w:t>polarimeter</w:t>
      </w:r>
      <w:proofErr w:type="spellEnd"/>
      <w:r w:rsidR="003A378C">
        <w:rPr>
          <w:rFonts w:ascii="Cambria" w:hAnsi="Cambria" w:cs="Times New Roman"/>
        </w:rPr>
        <w:t>, which is an instrument</w:t>
      </w:r>
      <w:r w:rsidR="00294545">
        <w:rPr>
          <w:rFonts w:ascii="Cambria" w:hAnsi="Cambria" w:cs="Times New Roman"/>
        </w:rPr>
        <w:t xml:space="preserve"> used to determine the</w:t>
      </w:r>
      <w:r w:rsidR="00652983">
        <w:rPr>
          <w:rFonts w:ascii="Cambria" w:hAnsi="Cambria" w:cs="Times New Roman"/>
        </w:rPr>
        <w:t xml:space="preserve"> </w:t>
      </w:r>
      <w:r w:rsidR="00652983" w:rsidRPr="00CE4169">
        <w:rPr>
          <w:rFonts w:ascii="Cambria" w:hAnsi="Cambria" w:cs="Times New Roman"/>
          <w:i/>
        </w:rPr>
        <w:t>optical rotation of a sample</w:t>
      </w:r>
      <w:r w:rsidR="00652983">
        <w:rPr>
          <w:rFonts w:ascii="Cambria" w:hAnsi="Cambria" w:cs="Times New Roman"/>
        </w:rPr>
        <w:t>. Optical rotation is the degree to which a sample will rotate polarized light. Optically</w:t>
      </w:r>
      <w:r w:rsidR="001A777B">
        <w:rPr>
          <w:rFonts w:ascii="Cambria" w:hAnsi="Cambria" w:cs="Times New Roman"/>
        </w:rPr>
        <w:t xml:space="preserve"> </w:t>
      </w:r>
      <w:r w:rsidR="00636FB0">
        <w:rPr>
          <w:rFonts w:ascii="Cambria" w:hAnsi="Cambria" w:cs="Times New Roman"/>
        </w:rPr>
        <w:t xml:space="preserve">active </w:t>
      </w:r>
      <w:r w:rsidR="00652983">
        <w:rPr>
          <w:rFonts w:ascii="Cambria" w:hAnsi="Cambria" w:cs="Times New Roman"/>
        </w:rPr>
        <w:t xml:space="preserve">samples </w:t>
      </w:r>
      <w:r w:rsidR="001A777B">
        <w:rPr>
          <w:rFonts w:ascii="Cambria" w:hAnsi="Cambria" w:cs="Times New Roman"/>
        </w:rPr>
        <w:t>will rotate the plane of light clockwise</w:t>
      </w:r>
      <w:r w:rsidR="00754BA4">
        <w:rPr>
          <w:rFonts w:ascii="Cambria" w:hAnsi="Cambria" w:cs="Times New Roman"/>
        </w:rPr>
        <w:t xml:space="preserve"> (</w:t>
      </w:r>
      <w:proofErr w:type="spellStart"/>
      <w:r w:rsidR="00754BA4" w:rsidRPr="00754BA4">
        <w:rPr>
          <w:rFonts w:ascii="Cambria" w:hAnsi="Cambria" w:cs="Times New Roman"/>
        </w:rPr>
        <w:t>dextrarotatory</w:t>
      </w:r>
      <w:proofErr w:type="spellEnd"/>
      <w:r w:rsidR="00754BA4">
        <w:rPr>
          <w:rFonts w:ascii="Cambria" w:hAnsi="Cambria" w:cs="Times New Roman"/>
        </w:rPr>
        <w:t xml:space="preserve">), designated as </w:t>
      </w:r>
      <w:r w:rsidR="00754BA4">
        <w:rPr>
          <w:rFonts w:ascii="Cambria" w:hAnsi="Cambria" w:cs="Times New Roman"/>
          <w:i/>
        </w:rPr>
        <w:t>d</w:t>
      </w:r>
      <w:r w:rsidR="00754BA4">
        <w:rPr>
          <w:rFonts w:ascii="Cambria" w:hAnsi="Cambria" w:cs="Times New Roman"/>
        </w:rPr>
        <w:t xml:space="preserve"> or (+)</w:t>
      </w:r>
      <w:r w:rsidR="00754BA4" w:rsidRPr="00754BA4">
        <w:rPr>
          <w:rFonts w:ascii="Cambria" w:hAnsi="Cambria" w:cs="Times New Roman"/>
        </w:rPr>
        <w:t xml:space="preserve"> </w:t>
      </w:r>
      <w:r w:rsidR="001A777B">
        <w:rPr>
          <w:rFonts w:ascii="Cambria" w:hAnsi="Cambria" w:cs="Times New Roman"/>
        </w:rPr>
        <w:t>or counterclockwise</w:t>
      </w:r>
      <w:r w:rsidR="00754BA4">
        <w:rPr>
          <w:rFonts w:ascii="Cambria" w:hAnsi="Cambria" w:cs="Times New Roman"/>
        </w:rPr>
        <w:t xml:space="preserve"> (</w:t>
      </w:r>
      <w:proofErr w:type="spellStart"/>
      <w:r w:rsidR="00754BA4" w:rsidRPr="00754BA4">
        <w:rPr>
          <w:rFonts w:ascii="Cambria" w:hAnsi="Cambria" w:cs="Times New Roman"/>
        </w:rPr>
        <w:t>levarotatory</w:t>
      </w:r>
      <w:proofErr w:type="spellEnd"/>
      <w:r w:rsidR="00754BA4">
        <w:rPr>
          <w:rFonts w:ascii="Cambria" w:hAnsi="Cambria" w:cs="Times New Roman"/>
        </w:rPr>
        <w:t xml:space="preserve">), designated as </w:t>
      </w:r>
      <w:r w:rsidR="00754BA4">
        <w:rPr>
          <w:rFonts w:ascii="Cambria" w:hAnsi="Cambria" w:cs="Times New Roman"/>
          <w:i/>
        </w:rPr>
        <w:t>l</w:t>
      </w:r>
      <w:r w:rsidR="00B75FEB">
        <w:rPr>
          <w:rFonts w:ascii="Cambria" w:hAnsi="Cambria" w:cs="Times New Roman"/>
        </w:rPr>
        <w:t xml:space="preserve"> or (−).</w:t>
      </w:r>
    </w:p>
    <w:p w14:paraId="2FCB969F" w14:textId="77777777" w:rsidR="006C512D" w:rsidRPr="00302A76" w:rsidRDefault="006C512D" w:rsidP="00302A76">
      <w:pPr>
        <w:spacing w:after="0"/>
        <w:rPr>
          <w:rFonts w:ascii="Cambria" w:hAnsi="Cambria" w:cs="Times New Roman"/>
        </w:rPr>
      </w:pPr>
    </w:p>
    <w:p w14:paraId="305E1499" w14:textId="77777777" w:rsidR="005A61DA" w:rsidRPr="00302A76" w:rsidRDefault="005A61DA" w:rsidP="005A61DA">
      <w:pPr>
        <w:rPr>
          <w:rFonts w:ascii="Cambria" w:hAnsi="Cambria" w:cs="Times New Roman"/>
        </w:rPr>
      </w:pPr>
      <w:commentRangeStart w:id="0"/>
      <w:r w:rsidRPr="00302A76">
        <w:rPr>
          <w:rFonts w:ascii="Cambria" w:hAnsi="Cambria" w:cs="Times New Roman"/>
          <w:b/>
          <w:sz w:val="28"/>
          <w:szCs w:val="28"/>
        </w:rPr>
        <w:t>Principles</w:t>
      </w:r>
      <w:commentRangeEnd w:id="0"/>
      <w:r w:rsidR="006468E0">
        <w:rPr>
          <w:rStyle w:val="CommentReference"/>
        </w:rPr>
        <w:commentReference w:id="0"/>
      </w:r>
      <w:r w:rsidRPr="00302A76">
        <w:rPr>
          <w:rFonts w:ascii="Cambria" w:hAnsi="Cambria" w:cs="Times New Roman"/>
        </w:rPr>
        <w:t>:</w:t>
      </w:r>
    </w:p>
    <w:p w14:paraId="24490C52" w14:textId="04646749" w:rsidR="004E75CE" w:rsidRDefault="00DE47FF" w:rsidP="00302A76">
      <w:pPr>
        <w:spacing w:after="0"/>
        <w:rPr>
          <w:rFonts w:ascii="Cambria" w:eastAsiaTheme="minorEastAsia" w:hAnsi="Cambria" w:cs="Times New Roman"/>
        </w:rPr>
      </w:pPr>
      <w:ins w:id="1" w:author="KKDL" w:date="2016-08-27T20:30:00Z">
        <w:r>
          <w:rPr>
            <w:rFonts w:ascii="Cambria" w:hAnsi="Cambria" w:cs="Times New Roman"/>
          </w:rPr>
          <w:t xml:space="preserve">The </w:t>
        </w:r>
        <w:proofErr w:type="spellStart"/>
        <w:r>
          <w:rPr>
            <w:rFonts w:ascii="Cambria" w:hAnsi="Cambria" w:cs="Times New Roman"/>
          </w:rPr>
          <w:t>polarimeter</w:t>
        </w:r>
        <w:proofErr w:type="spellEnd"/>
        <w:r>
          <w:rPr>
            <w:rFonts w:ascii="Cambria" w:hAnsi="Cambria" w:cs="Times New Roman"/>
          </w:rPr>
          <w:t xml:space="preserve"> is a quantitative method used to determine the optical rotation of a chiral molecule. </w:t>
        </w:r>
      </w:ins>
      <w:r w:rsidR="00636FB0">
        <w:rPr>
          <w:rFonts w:ascii="Cambria" w:hAnsi="Cambria" w:cs="Times New Roman"/>
        </w:rPr>
        <w:t>A molecule is considered chiral if it is</w:t>
      </w:r>
      <w:r w:rsidR="00B75FEB">
        <w:rPr>
          <w:rFonts w:ascii="Cambria" w:hAnsi="Cambria" w:cs="Times New Roman"/>
        </w:rPr>
        <w:t xml:space="preserve"> non-super</w:t>
      </w:r>
      <w:r w:rsidR="004E75CE">
        <w:rPr>
          <w:rFonts w:ascii="Cambria" w:hAnsi="Cambria" w:cs="Times New Roman"/>
        </w:rPr>
        <w:t>imposa</w:t>
      </w:r>
      <w:r w:rsidR="00B75FEB">
        <w:rPr>
          <w:rFonts w:ascii="Cambria" w:hAnsi="Cambria" w:cs="Times New Roman"/>
        </w:rPr>
        <w:t>ble</w:t>
      </w:r>
      <w:r w:rsidR="00636FB0">
        <w:rPr>
          <w:rFonts w:ascii="Cambria" w:hAnsi="Cambria" w:cs="Times New Roman"/>
        </w:rPr>
        <w:t xml:space="preserve"> on its mirror image</w:t>
      </w:r>
      <w:r w:rsidR="004E75CE">
        <w:rPr>
          <w:rFonts w:ascii="Cambria" w:hAnsi="Cambria" w:cs="Times New Roman"/>
        </w:rPr>
        <w:t>.</w:t>
      </w:r>
      <w:r w:rsidR="003B504D">
        <w:rPr>
          <w:rFonts w:ascii="Cambria" w:hAnsi="Cambria" w:cs="Times New Roman"/>
        </w:rPr>
        <w:t xml:space="preserve"> </w:t>
      </w:r>
      <w:r w:rsidR="009340B3">
        <w:rPr>
          <w:rFonts w:ascii="Cambria" w:hAnsi="Cambria" w:cs="Times New Roman"/>
        </w:rPr>
        <w:t xml:space="preserve">More specifically, </w:t>
      </w:r>
      <w:r w:rsidR="0060606D">
        <w:rPr>
          <w:rFonts w:ascii="Cambria" w:hAnsi="Cambria" w:cs="Times New Roman"/>
        </w:rPr>
        <w:t>chiral molecules that are mirror images of one another are called enantiomers</w:t>
      </w:r>
      <w:ins w:id="2" w:author="KKDL" w:date="2016-08-27T20:32:00Z">
        <w:r>
          <w:rPr>
            <w:rFonts w:ascii="Cambria" w:hAnsi="Cambria" w:cs="Times New Roman"/>
          </w:rPr>
          <w:t xml:space="preserve"> (Figure 2)</w:t>
        </w:r>
      </w:ins>
      <w:r w:rsidR="009340B3">
        <w:rPr>
          <w:rFonts w:ascii="Cambria" w:hAnsi="Cambria" w:cs="Times New Roman"/>
        </w:rPr>
        <w:t xml:space="preserve">. </w:t>
      </w:r>
      <w:r w:rsidR="0060606D">
        <w:rPr>
          <w:rFonts w:ascii="Cambria" w:hAnsi="Cambria" w:cs="Times New Roman"/>
        </w:rPr>
        <w:t>Enantiomers</w:t>
      </w:r>
      <w:r w:rsidR="009340B3">
        <w:rPr>
          <w:rFonts w:ascii="Cambria" w:hAnsi="Cambria" w:cs="Times New Roman"/>
        </w:rPr>
        <w:t xml:space="preserve"> </w:t>
      </w:r>
      <w:r w:rsidR="004E75CE">
        <w:rPr>
          <w:rFonts w:ascii="Cambria" w:hAnsi="Cambria" w:cs="Times New Roman"/>
        </w:rPr>
        <w:t>have the same physical properties such as melting point, boiling</w:t>
      </w:r>
      <w:r w:rsidR="00F25209">
        <w:rPr>
          <w:rFonts w:ascii="Cambria" w:hAnsi="Cambria" w:cs="Times New Roman"/>
        </w:rPr>
        <w:t xml:space="preserve"> point, and solubility, however, will differ in the degree which they polarize light. A pure (</w:t>
      </w:r>
      <w:r w:rsidR="00F25209">
        <w:rPr>
          <w:rFonts w:ascii="Cambria" w:hAnsi="Cambria" w:cs="Times New Roman"/>
          <w:i/>
        </w:rPr>
        <w:t>R</w:t>
      </w:r>
      <w:r w:rsidR="00F25209">
        <w:rPr>
          <w:rFonts w:ascii="Cambria" w:hAnsi="Cambria" w:cs="Times New Roman"/>
        </w:rPr>
        <w:t>)-enantiomer of a compound</w:t>
      </w:r>
      <w:r w:rsidR="00142F8A">
        <w:rPr>
          <w:rFonts w:ascii="Cambria" w:hAnsi="Cambria" w:cs="Times New Roman"/>
        </w:rPr>
        <w:t xml:space="preserve"> will rotate light in an equal opposite direction as its (</w:t>
      </w:r>
      <w:r w:rsidR="00142F8A">
        <w:rPr>
          <w:rFonts w:ascii="Cambria" w:hAnsi="Cambria" w:cs="Times New Roman"/>
          <w:i/>
        </w:rPr>
        <w:t>S</w:t>
      </w:r>
      <w:r w:rsidR="00DF3BC0">
        <w:rPr>
          <w:rFonts w:ascii="Cambria" w:hAnsi="Cambria" w:cs="Times New Roman"/>
        </w:rPr>
        <w:t>)-enantiomer</w:t>
      </w:r>
      <w:r w:rsidR="00142F8A">
        <w:rPr>
          <w:rFonts w:ascii="Cambria" w:hAnsi="Cambria" w:cs="Times New Roman"/>
        </w:rPr>
        <w:t>.</w:t>
      </w:r>
      <w:r w:rsidR="00F25209">
        <w:rPr>
          <w:rFonts w:ascii="Cambria" w:hAnsi="Cambria" w:cs="Times New Roman"/>
        </w:rPr>
        <w:t xml:space="preserve"> </w:t>
      </w:r>
      <w:r w:rsidR="00B86704">
        <w:rPr>
          <w:rFonts w:ascii="Cambria" w:hAnsi="Cambria" w:cs="Times New Roman"/>
        </w:rPr>
        <w:t>I</w:t>
      </w:r>
      <w:r w:rsidR="009340B3">
        <w:rPr>
          <w:rFonts w:ascii="Cambria" w:hAnsi="Cambria" w:cs="Times New Roman"/>
        </w:rPr>
        <w:t xml:space="preserve">f a </w:t>
      </w:r>
      <w:r w:rsidR="00B86704">
        <w:rPr>
          <w:rFonts w:ascii="Cambria" w:hAnsi="Cambria" w:cs="Times New Roman"/>
        </w:rPr>
        <w:t>mixture of compounds</w:t>
      </w:r>
      <w:r w:rsidR="009340B3">
        <w:rPr>
          <w:rFonts w:ascii="Cambria" w:hAnsi="Cambria" w:cs="Times New Roman"/>
        </w:rPr>
        <w:t xml:space="preserve"> is racemic, </w:t>
      </w:r>
      <w:r w:rsidR="00694FCD">
        <w:rPr>
          <w:rFonts w:ascii="Cambria" w:hAnsi="Cambria" w:cs="Times New Roman"/>
        </w:rPr>
        <w:t xml:space="preserve">meaning </w:t>
      </w:r>
      <w:r w:rsidR="00B86704">
        <w:rPr>
          <w:rFonts w:ascii="Cambria" w:hAnsi="Cambria" w:cs="Times New Roman"/>
        </w:rPr>
        <w:t xml:space="preserve">it </w:t>
      </w:r>
      <w:r w:rsidR="009340B3">
        <w:rPr>
          <w:rFonts w:ascii="Cambria" w:hAnsi="Cambria" w:cs="Times New Roman"/>
        </w:rPr>
        <w:t>contains an equal mixture of (</w:t>
      </w:r>
      <w:r w:rsidR="009340B3" w:rsidRPr="009340B3">
        <w:rPr>
          <w:rFonts w:ascii="Cambria" w:hAnsi="Cambria" w:cs="Times New Roman"/>
          <w:i/>
        </w:rPr>
        <w:t>R</w:t>
      </w:r>
      <w:r w:rsidR="009340B3">
        <w:rPr>
          <w:rFonts w:ascii="Cambria" w:hAnsi="Cambria" w:cs="Times New Roman"/>
        </w:rPr>
        <w:t>) and (</w:t>
      </w:r>
      <w:r w:rsidR="009340B3" w:rsidRPr="0060606D">
        <w:rPr>
          <w:rFonts w:ascii="Cambria" w:hAnsi="Cambria" w:cs="Times New Roman"/>
          <w:i/>
        </w:rPr>
        <w:t>S</w:t>
      </w:r>
      <w:r w:rsidR="009340B3">
        <w:rPr>
          <w:rFonts w:ascii="Cambria" w:hAnsi="Cambria" w:cs="Times New Roman"/>
        </w:rPr>
        <w:t>) enantiomers, then its optical rotation will</w:t>
      </w:r>
      <w:r w:rsidR="00B86704">
        <w:rPr>
          <w:rFonts w:ascii="Cambria" w:hAnsi="Cambria" w:cs="Times New Roman"/>
        </w:rPr>
        <w:t xml:space="preserve"> be zero. </w:t>
      </w:r>
      <w:r w:rsidR="008F6336" w:rsidRPr="009340B3">
        <w:rPr>
          <w:rFonts w:ascii="Cambria" w:hAnsi="Cambria" w:cs="Times New Roman"/>
        </w:rPr>
        <w:t>Thus</w:t>
      </w:r>
      <w:r w:rsidR="008F6336">
        <w:rPr>
          <w:rFonts w:ascii="Cambria" w:hAnsi="Cambria" w:cs="Times New Roman"/>
        </w:rPr>
        <w:t xml:space="preserve">, polarimetry is a way to </w:t>
      </w:r>
      <w:r w:rsidR="00DF3BC0">
        <w:rPr>
          <w:rFonts w:ascii="Cambria" w:hAnsi="Cambria" w:cs="Times New Roman"/>
        </w:rPr>
        <w:t xml:space="preserve">characterize and </w:t>
      </w:r>
      <w:r w:rsidR="008F6336">
        <w:rPr>
          <w:rFonts w:ascii="Cambria" w:hAnsi="Cambria" w:cs="Times New Roman"/>
        </w:rPr>
        <w:t xml:space="preserve">distinguish the identity between a pair of enantiomers. </w:t>
      </w:r>
    </w:p>
    <w:p w14:paraId="216A7E5B" w14:textId="77777777" w:rsidR="00F76CF4" w:rsidRDefault="00F76CF4" w:rsidP="00302A76">
      <w:pPr>
        <w:spacing w:after="0"/>
        <w:rPr>
          <w:rFonts w:ascii="Cambria" w:eastAsiaTheme="minorEastAsia" w:hAnsi="Cambria" w:cs="Times New Roman"/>
        </w:rPr>
      </w:pPr>
    </w:p>
    <w:p w14:paraId="0D7E375D" w14:textId="7A49F473" w:rsidR="009972CE" w:rsidRDefault="00983E4E" w:rsidP="0065031C">
      <w:pPr>
        <w:spacing w:after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A </w:t>
      </w:r>
      <w:proofErr w:type="spellStart"/>
      <w:r>
        <w:rPr>
          <w:rFonts w:ascii="Cambria" w:hAnsi="Cambria" w:cs="Times New Roman"/>
        </w:rPr>
        <w:t>polarimeter</w:t>
      </w:r>
      <w:proofErr w:type="spellEnd"/>
      <w:r>
        <w:rPr>
          <w:rFonts w:ascii="Cambria" w:hAnsi="Cambria" w:cs="Times New Roman"/>
        </w:rPr>
        <w:t xml:space="preserve"> works by </w:t>
      </w:r>
      <w:r w:rsidR="003211DA">
        <w:rPr>
          <w:rFonts w:ascii="Cambria" w:hAnsi="Cambria" w:cs="Times New Roman"/>
        </w:rPr>
        <w:t xml:space="preserve">shining monochromatic </w:t>
      </w:r>
      <w:r w:rsidR="00227401">
        <w:rPr>
          <w:rFonts w:ascii="Cambria" w:hAnsi="Cambria" w:cs="Times New Roman"/>
        </w:rPr>
        <w:t xml:space="preserve">light </w:t>
      </w:r>
      <w:r w:rsidR="003211DA">
        <w:rPr>
          <w:rFonts w:ascii="Cambria" w:hAnsi="Cambria" w:cs="Times New Roman"/>
        </w:rPr>
        <w:t>through a polarizer, which generates a beam of linear</w:t>
      </w:r>
      <w:r w:rsidR="00227401">
        <w:rPr>
          <w:rFonts w:ascii="Cambria" w:hAnsi="Cambria" w:cs="Times New Roman"/>
        </w:rPr>
        <w:t>ly</w:t>
      </w:r>
      <w:r w:rsidR="003211DA">
        <w:rPr>
          <w:rFonts w:ascii="Cambria" w:hAnsi="Cambria" w:cs="Times New Roman"/>
        </w:rPr>
        <w:t xml:space="preserve"> polarized light. The polarized light will </w:t>
      </w:r>
      <w:r w:rsidR="00F074E2">
        <w:rPr>
          <w:rFonts w:ascii="Cambria" w:hAnsi="Cambria" w:cs="Times New Roman"/>
        </w:rPr>
        <w:t>t</w:t>
      </w:r>
      <w:r w:rsidR="00A6597E">
        <w:rPr>
          <w:rFonts w:ascii="Cambria" w:hAnsi="Cambria" w:cs="Times New Roman"/>
        </w:rPr>
        <w:t xml:space="preserve">hen rotate after it </w:t>
      </w:r>
      <w:r w:rsidR="003211DA">
        <w:rPr>
          <w:rFonts w:ascii="Cambria" w:hAnsi="Cambria" w:cs="Times New Roman"/>
        </w:rPr>
        <w:t>pass</w:t>
      </w:r>
      <w:r w:rsidR="00A6597E">
        <w:rPr>
          <w:rFonts w:ascii="Cambria" w:hAnsi="Cambria" w:cs="Times New Roman"/>
        </w:rPr>
        <w:t>es through a polarimetry cell</w:t>
      </w:r>
      <w:r w:rsidR="00126AE9">
        <w:rPr>
          <w:rFonts w:ascii="Cambria" w:hAnsi="Cambria" w:cs="Times New Roman"/>
        </w:rPr>
        <w:t xml:space="preserve"> containing the sample</w:t>
      </w:r>
      <w:r w:rsidR="00A6597E">
        <w:rPr>
          <w:rFonts w:ascii="Cambria" w:hAnsi="Cambria" w:cs="Times New Roman"/>
        </w:rPr>
        <w:t>. An analyzer will</w:t>
      </w:r>
      <w:r w:rsidR="00F074E2">
        <w:rPr>
          <w:rFonts w:ascii="Cambria" w:hAnsi="Cambria" w:cs="Times New Roman"/>
        </w:rPr>
        <w:t xml:space="preserve"> then rotate counterclockwise or clockwise to allow the light to pass through and reach the detector (</w:t>
      </w:r>
      <w:r w:rsidR="00F074E2" w:rsidRPr="0060606D">
        <w:rPr>
          <w:rFonts w:ascii="Cambria" w:hAnsi="Cambria" w:cs="Times New Roman"/>
          <w:b/>
        </w:rPr>
        <w:t xml:space="preserve">Figure </w:t>
      </w:r>
      <w:r w:rsidR="00425290" w:rsidRPr="0060606D">
        <w:rPr>
          <w:rFonts w:ascii="Cambria" w:hAnsi="Cambria" w:cs="Times New Roman"/>
          <w:b/>
        </w:rPr>
        <w:t>1</w:t>
      </w:r>
      <w:r w:rsidR="00F074E2">
        <w:rPr>
          <w:rFonts w:ascii="Cambria" w:hAnsi="Cambria" w:cs="Times New Roman"/>
        </w:rPr>
        <w:t>).</w:t>
      </w:r>
      <w:r w:rsidR="00425290">
        <w:rPr>
          <w:rFonts w:ascii="Cambria" w:hAnsi="Cambria" w:cs="Times New Roman"/>
        </w:rPr>
        <w:t xml:space="preserve"> </w:t>
      </w:r>
      <w:r w:rsidR="00264B5A">
        <w:rPr>
          <w:rFonts w:ascii="Cambria" w:hAnsi="Cambria" w:cs="Times New Roman"/>
        </w:rPr>
        <w:t xml:space="preserve">Using this instrument, the </w:t>
      </w:r>
      <w:commentRangeStart w:id="3"/>
      <w:r w:rsidR="00264B5A">
        <w:rPr>
          <w:rFonts w:ascii="Cambria" w:hAnsi="Cambria" w:cs="Times New Roman"/>
        </w:rPr>
        <w:t>specific rotation</w:t>
      </w:r>
      <w:r w:rsidR="00B0254B">
        <w:rPr>
          <w:rFonts w:ascii="Cambria" w:hAnsi="Cambria" w:cs="Times New Roman"/>
        </w:rPr>
        <w:t xml:space="preserve"> of light</w:t>
      </w:r>
      <w:r w:rsidR="00264B5A">
        <w:rPr>
          <w:rFonts w:ascii="Cambria" w:hAnsi="Cambria" w:cs="Times New Roman"/>
        </w:rPr>
        <w:t xml:space="preserve"> </w:t>
      </w:r>
      <w:commentRangeEnd w:id="3"/>
      <w:r w:rsidR="007C6466">
        <w:rPr>
          <w:rStyle w:val="CommentReference"/>
        </w:rPr>
        <w:commentReference w:id="3"/>
      </w:r>
      <w:r w:rsidR="00264B5A">
        <w:rPr>
          <w:rFonts w:ascii="Cambria" w:hAnsi="Cambria" w:cs="Times New Roman"/>
        </w:rPr>
        <w:t>can be calculat</w:t>
      </w:r>
      <w:r w:rsidR="00B0254B">
        <w:rPr>
          <w:rFonts w:ascii="Cambria" w:hAnsi="Cambria" w:cs="Times New Roman"/>
        </w:rPr>
        <w:t>ed, which</w:t>
      </w:r>
      <w:ins w:id="4" w:author="KKDL" w:date="2016-08-27T20:38:00Z">
        <w:r w:rsidR="00DE47FF">
          <w:rPr>
            <w:rFonts w:ascii="Cambria" w:hAnsi="Cambria" w:cs="Times New Roman"/>
          </w:rPr>
          <w:t xml:space="preserve"> relates the </w:t>
        </w:r>
      </w:ins>
      <w:ins w:id="5" w:author="KKDL" w:date="2016-08-27T20:42:00Z">
        <w:r w:rsidR="009F4237">
          <w:rPr>
            <w:rFonts w:ascii="Cambria" w:hAnsi="Cambria" w:cs="Times New Roman"/>
          </w:rPr>
          <w:t xml:space="preserve">observed </w:t>
        </w:r>
      </w:ins>
      <w:ins w:id="6" w:author="KKDL" w:date="2016-08-27T20:39:00Z">
        <w:r w:rsidR="00DE47FF">
          <w:rPr>
            <w:rFonts w:ascii="Cambria" w:hAnsi="Cambria" w:cs="Times New Roman"/>
          </w:rPr>
          <w:t xml:space="preserve">optical rotation </w:t>
        </w:r>
      </w:ins>
      <w:del w:id="7" w:author="KKDL" w:date="2016-08-27T20:41:00Z">
        <w:r w:rsidR="00B0254B" w:rsidDel="009F4237">
          <w:rPr>
            <w:rFonts w:ascii="Cambria" w:hAnsi="Cambria" w:cs="Times New Roman"/>
          </w:rPr>
          <w:delText xml:space="preserve"> takes into account</w:delText>
        </w:r>
        <w:r w:rsidR="00E21413" w:rsidDel="009F4237">
          <w:rPr>
            <w:rFonts w:ascii="Cambria" w:hAnsi="Cambria" w:cs="Times New Roman"/>
          </w:rPr>
          <w:delText xml:space="preserve"> </w:delText>
        </w:r>
      </w:del>
      <w:ins w:id="8" w:author="KKDL" w:date="2016-08-27T20:41:00Z">
        <w:r w:rsidR="009F4237">
          <w:rPr>
            <w:rFonts w:ascii="Cambria" w:hAnsi="Cambria" w:cs="Times New Roman"/>
          </w:rPr>
          <w:t xml:space="preserve">with the </w:t>
        </w:r>
      </w:ins>
      <w:r w:rsidR="00264B5A">
        <w:rPr>
          <w:rFonts w:ascii="Cambria" w:hAnsi="Cambria" w:cs="Times New Roman"/>
        </w:rPr>
        <w:t>concentration</w:t>
      </w:r>
      <w:ins w:id="9" w:author="KKDL" w:date="2016-08-27T20:42:00Z">
        <w:r w:rsidR="009F4237">
          <w:rPr>
            <w:rFonts w:ascii="Cambria" w:hAnsi="Cambria" w:cs="Times New Roman"/>
          </w:rPr>
          <w:t xml:space="preserve"> of </w:t>
        </w:r>
      </w:ins>
      <w:proofErr w:type="spellStart"/>
      <w:ins w:id="10" w:author="KKDL" w:date="2016-08-27T20:43:00Z">
        <w:r w:rsidR="009F4237">
          <w:rPr>
            <w:rFonts w:ascii="Cambria" w:hAnsi="Cambria" w:cs="Times New Roman"/>
          </w:rPr>
          <w:t>solution</w:t>
        </w:r>
      </w:ins>
      <w:del w:id="11" w:author="KKDL" w:date="2016-08-27T20:43:00Z">
        <w:r w:rsidR="00B0254B" w:rsidDel="009F4237">
          <w:rPr>
            <w:rFonts w:ascii="Cambria" w:hAnsi="Cambria" w:cs="Times New Roman"/>
          </w:rPr>
          <w:delText xml:space="preserve"> </w:delText>
        </w:r>
      </w:del>
      <w:r w:rsidR="00B0254B">
        <w:rPr>
          <w:rFonts w:ascii="Cambria" w:hAnsi="Cambria" w:cs="Times New Roman"/>
        </w:rPr>
        <w:t>and</w:t>
      </w:r>
      <w:proofErr w:type="spellEnd"/>
      <w:r w:rsidR="00B0254B">
        <w:rPr>
          <w:rFonts w:ascii="Cambria" w:hAnsi="Cambria" w:cs="Times New Roman"/>
        </w:rPr>
        <w:t xml:space="preserve"> cell </w:t>
      </w:r>
      <w:proofErr w:type="spellStart"/>
      <w:r w:rsidR="00B0254B">
        <w:rPr>
          <w:rFonts w:ascii="Cambria" w:hAnsi="Cambria" w:cs="Times New Roman"/>
        </w:rPr>
        <w:t>pathlength</w:t>
      </w:r>
      <w:proofErr w:type="spellEnd"/>
      <w:ins w:id="12" w:author="KKDL" w:date="2016-08-27T20:42:00Z">
        <w:r w:rsidR="009F4237">
          <w:rPr>
            <w:rFonts w:ascii="Cambria" w:hAnsi="Cambria" w:cs="Times New Roman"/>
          </w:rPr>
          <w:t xml:space="preserve">. The specific </w:t>
        </w:r>
        <w:proofErr w:type="spellStart"/>
        <w:r w:rsidR="009F4237">
          <w:rPr>
            <w:rFonts w:ascii="Cambria" w:hAnsi="Cambria" w:cs="Times New Roman"/>
          </w:rPr>
          <w:t>rotation</w:t>
        </w:r>
      </w:ins>
      <w:del w:id="13" w:author="KKDL" w:date="2016-08-27T20:42:00Z">
        <w:r w:rsidR="00B0254B" w:rsidDel="009F4237">
          <w:rPr>
            <w:rFonts w:ascii="Cambria" w:hAnsi="Cambria" w:cs="Times New Roman"/>
          </w:rPr>
          <w:delText xml:space="preserve"> and </w:delText>
        </w:r>
      </w:del>
      <w:r w:rsidR="00B0254B">
        <w:rPr>
          <w:rFonts w:ascii="Cambria" w:hAnsi="Cambria" w:cs="Times New Roman"/>
        </w:rPr>
        <w:t>is</w:t>
      </w:r>
      <w:proofErr w:type="spellEnd"/>
      <w:r w:rsidR="00B0254B">
        <w:rPr>
          <w:rFonts w:ascii="Cambria" w:hAnsi="Cambria" w:cs="Times New Roman"/>
        </w:rPr>
        <w:t xml:space="preserve"> </w:t>
      </w:r>
      <w:r w:rsidR="00425290">
        <w:rPr>
          <w:rFonts w:ascii="Cambria" w:hAnsi="Cambria" w:cs="Times New Roman"/>
        </w:rPr>
        <w:t>defined by the following equation:</w:t>
      </w:r>
    </w:p>
    <w:p w14:paraId="3E1E9725" w14:textId="5A80E21E" w:rsidR="009972CE" w:rsidRDefault="00900161" w:rsidP="00DE47FF">
      <w:pPr>
        <w:spacing w:after="0"/>
        <w:jc w:val="center"/>
        <w:rPr>
          <w:ins w:id="14" w:author="Andrew Wilkens" w:date="2016-08-17T13:31:00Z"/>
          <w:rFonts w:ascii="Cambria" w:eastAsiaTheme="minorEastAsia" w:hAnsi="Cambria" w:cs="Times New Roman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α</m:t>
              </m:r>
              <m:ctrlPr>
                <w:rPr>
                  <w:rFonts w:ascii="Cambria Math" w:hAnsi="Cambria Math" w:cs="Times New Roman"/>
                </w:rPr>
              </m:ctrlPr>
            </m:e>
          </m:d>
          <m:r>
            <w:rPr>
              <w:rFonts w:ascii="Cambria Math" w:hAnsi="Cambria Math" w:cs="Times New Roman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b>
                <m:sSubPr>
                  <m:ctrlPr>
                    <w:ins w:id="15" w:author="KKDL" w:date="2016-08-27T23:55:00Z">
                      <w:rPr>
                        <w:rFonts w:ascii="Cambria Math" w:hAnsi="Cambria Math" w:cs="Times New Roman"/>
                        <w:i/>
                      </w:rPr>
                    </w:ins>
                  </m:ctrlPr>
                </m:sSubPr>
                <m:e>
                  <w:ins w:id="16" w:author="KKDL" w:date="2016-08-27T23:56:00Z">
                    <m:r>
                      <w:rPr>
                        <w:rFonts w:ascii="Cambria Math" w:hAnsi="Cambria Math" w:cs="Times New Roman"/>
                      </w:rPr>
                      <m:t>α</m:t>
                    </m:r>
                  </w:ins>
                </m:e>
                <m:sub>
                  <w:ins w:id="17" w:author="KKDL" w:date="2016-08-27T23:56:00Z">
                    <m:r>
                      <w:rPr>
                        <w:rFonts w:ascii="Cambria Math" w:hAnsi="Cambria Math" w:cs="Times New Roman"/>
                      </w:rPr>
                      <m:t>obs</m:t>
                    </m:r>
                  </w:ins>
                </m:sub>
              </m:sSub>
              <w:del w:id="18" w:author="KKDL" w:date="2016-08-27T23:55:00Z">
                <m:r>
                  <w:rPr>
                    <w:rFonts w:ascii="Cambria Math" w:hAnsi="Cambria Math" w:cs="Times New Roman"/>
                  </w:rPr>
                  <m:t>α</m:t>
                </m:r>
              </w:del>
            </m:num>
            <m:den>
              <m:r>
                <w:rPr>
                  <w:rFonts w:ascii="Cambria Math" w:hAnsi="Cambria Math" w:cs="Times New Roman"/>
                </w:rPr>
                <m:t>l*c</m:t>
              </m:r>
            </m:den>
          </m:f>
        </m:oMath>
      </m:oMathPara>
    </w:p>
    <w:p w14:paraId="1D6F865F" w14:textId="67547919" w:rsidR="00B65AA8" w:rsidRDefault="00425290" w:rsidP="0065031C">
      <w:pPr>
        <w:spacing w:after="0"/>
        <w:rPr>
          <w:ins w:id="19" w:author="KKDL" w:date="2016-08-27T23:56:00Z"/>
          <w:rFonts w:ascii="Cambria" w:eastAsiaTheme="minorEastAsia" w:hAnsi="Cambria" w:cs="Times New Roman"/>
        </w:rPr>
      </w:pPr>
      <w:proofErr w:type="gramStart"/>
      <w:r>
        <w:rPr>
          <w:rFonts w:ascii="Cambria" w:eastAsiaTheme="minorEastAsia" w:hAnsi="Cambria" w:cs="Times New Roman"/>
        </w:rPr>
        <w:t>where</w:t>
      </w:r>
      <w:proofErr w:type="gramEnd"/>
      <w:r>
        <w:rPr>
          <w:rFonts w:ascii="Cambria" w:eastAsiaTheme="minorEastAsia" w:hAnsi="Cambria" w:cs="Times New Roman"/>
        </w:rPr>
        <w:t xml:space="preserve"> α</w:t>
      </w:r>
      <w:proofErr w:type="spellStart"/>
      <w:ins w:id="20" w:author="KKDL" w:date="2016-08-27T23:36:00Z">
        <w:r w:rsidR="00B65AA8">
          <w:rPr>
            <w:rFonts w:ascii="Cambria" w:eastAsiaTheme="minorEastAsia" w:hAnsi="Cambria" w:cs="Times New Roman"/>
            <w:vertAlign w:val="subscript"/>
          </w:rPr>
          <w:t>ob</w:t>
        </w:r>
        <w:r w:rsidR="00C63BD2">
          <w:rPr>
            <w:rFonts w:ascii="Cambria" w:eastAsiaTheme="minorEastAsia" w:hAnsi="Cambria" w:cs="Times New Roman"/>
            <w:vertAlign w:val="subscript"/>
          </w:rPr>
          <w:t>s</w:t>
        </w:r>
      </w:ins>
      <w:proofErr w:type="spellEnd"/>
      <w:r>
        <w:rPr>
          <w:rFonts w:ascii="Cambria" w:eastAsiaTheme="minorEastAsia" w:hAnsi="Cambria" w:cs="Times New Roman"/>
        </w:rPr>
        <w:t xml:space="preserve"> is the observed </w:t>
      </w:r>
      <w:r w:rsidR="0060606D">
        <w:rPr>
          <w:rFonts w:ascii="Cambria" w:eastAsiaTheme="minorEastAsia" w:hAnsi="Cambria" w:cs="Times New Roman"/>
        </w:rPr>
        <w:t xml:space="preserve">optical </w:t>
      </w:r>
      <w:r>
        <w:rPr>
          <w:rFonts w:ascii="Cambria" w:eastAsiaTheme="minorEastAsia" w:hAnsi="Cambria" w:cs="Times New Roman"/>
        </w:rPr>
        <w:t xml:space="preserve">rotation value given by the polarimeter, </w:t>
      </w:r>
      <w:r>
        <w:rPr>
          <w:rFonts w:ascii="Cambria" w:eastAsiaTheme="minorEastAsia" w:hAnsi="Cambria" w:cs="Times New Roman"/>
          <w:i/>
        </w:rPr>
        <w:t>l</w:t>
      </w:r>
      <w:r>
        <w:rPr>
          <w:rFonts w:ascii="Cambria" w:eastAsiaTheme="minorEastAsia" w:hAnsi="Cambria" w:cs="Times New Roman"/>
        </w:rPr>
        <w:t xml:space="preserve"> is the cell </w:t>
      </w:r>
      <w:proofErr w:type="spellStart"/>
      <w:r>
        <w:rPr>
          <w:rFonts w:ascii="Cambria" w:eastAsiaTheme="minorEastAsia" w:hAnsi="Cambria" w:cs="Times New Roman"/>
        </w:rPr>
        <w:t>pathlength</w:t>
      </w:r>
      <w:proofErr w:type="spellEnd"/>
      <w:r>
        <w:rPr>
          <w:rFonts w:ascii="Cambria" w:eastAsiaTheme="minorEastAsia" w:hAnsi="Cambria" w:cs="Times New Roman"/>
        </w:rPr>
        <w:t xml:space="preserve"> in </w:t>
      </w:r>
      <w:proofErr w:type="spellStart"/>
      <w:r>
        <w:rPr>
          <w:rFonts w:ascii="Cambria" w:eastAsiaTheme="minorEastAsia" w:hAnsi="Cambria" w:cs="Times New Roman"/>
        </w:rPr>
        <w:t>dm</w:t>
      </w:r>
      <w:proofErr w:type="spellEnd"/>
      <w:r>
        <w:rPr>
          <w:rFonts w:ascii="Cambria" w:eastAsiaTheme="minorEastAsia" w:hAnsi="Cambria" w:cs="Times New Roman"/>
        </w:rPr>
        <w:t xml:space="preserve">, and </w:t>
      </w:r>
      <w:r>
        <w:rPr>
          <w:rFonts w:ascii="Cambria" w:eastAsiaTheme="minorEastAsia" w:hAnsi="Cambria" w:cs="Times New Roman"/>
          <w:i/>
        </w:rPr>
        <w:t>c</w:t>
      </w:r>
      <w:r>
        <w:rPr>
          <w:rFonts w:ascii="Cambria" w:eastAsiaTheme="minorEastAsia" w:hAnsi="Cambria" w:cs="Times New Roman"/>
        </w:rPr>
        <w:t xml:space="preserve"> is the </w:t>
      </w:r>
      <w:proofErr w:type="spellStart"/>
      <w:r>
        <w:rPr>
          <w:rFonts w:ascii="Cambria" w:eastAsiaTheme="minorEastAsia" w:hAnsi="Cambria" w:cs="Times New Roman"/>
        </w:rPr>
        <w:t>concentrat</w:t>
      </w:r>
      <w:proofErr w:type="spellEnd"/>
      <w:ins w:id="21" w:author="KKDL" w:date="2016-08-27T23:57:00Z">
        <w:r w:rsidR="00B65AA8">
          <w:rPr>
            <w:rFonts w:ascii="Cambria" w:eastAsiaTheme="minorEastAsia" w:hAnsi="Cambria" w:cs="Times New Roman"/>
          </w:rPr>
          <w:t>[</w:t>
        </w:r>
      </w:ins>
      <w:r>
        <w:rPr>
          <w:rFonts w:ascii="Cambria" w:eastAsiaTheme="minorEastAsia" w:hAnsi="Cambria" w:cs="Times New Roman"/>
        </w:rPr>
        <w:t>ion of the solution in g/</w:t>
      </w:r>
      <w:proofErr w:type="spellStart"/>
      <w:r>
        <w:rPr>
          <w:rFonts w:ascii="Cambria" w:eastAsiaTheme="minorEastAsia" w:hAnsi="Cambria" w:cs="Times New Roman"/>
        </w:rPr>
        <w:t>mL.</w:t>
      </w:r>
      <w:proofErr w:type="spellEnd"/>
    </w:p>
    <w:p w14:paraId="621E8B9F" w14:textId="77777777" w:rsidR="00B65AA8" w:rsidRDefault="00B65AA8" w:rsidP="0065031C">
      <w:pPr>
        <w:spacing w:after="0"/>
        <w:rPr>
          <w:ins w:id="22" w:author="KKDL" w:date="2016-08-27T23:56:00Z"/>
          <w:rFonts w:ascii="Cambria" w:eastAsiaTheme="minorEastAsia" w:hAnsi="Cambria" w:cs="Times New Roman"/>
        </w:rPr>
      </w:pPr>
    </w:p>
    <w:p w14:paraId="36992E4C" w14:textId="5BBF505F" w:rsidR="00302A76" w:rsidRDefault="00B65AA8" w:rsidP="0065031C">
      <w:pPr>
        <w:spacing w:after="0"/>
        <w:rPr>
          <w:ins w:id="23" w:author="KKDL" w:date="2016-08-27T23:53:00Z"/>
          <w:rFonts w:ascii="Cambria" w:eastAsiaTheme="minorEastAsia" w:hAnsi="Cambria" w:cs="Times New Roman"/>
        </w:rPr>
      </w:pPr>
      <w:ins w:id="24" w:author="KKDL" w:date="2016-08-27T23:50:00Z">
        <w:r>
          <w:rPr>
            <w:rFonts w:ascii="Cambria" w:eastAsiaTheme="minorEastAsia" w:hAnsi="Cambria" w:cs="Times New Roman"/>
          </w:rPr>
          <w:t xml:space="preserve">Moreover, the </w:t>
        </w:r>
        <w:proofErr w:type="spellStart"/>
        <w:r>
          <w:rPr>
            <w:rFonts w:ascii="Cambria" w:eastAsiaTheme="minorEastAsia" w:hAnsi="Cambria" w:cs="Times New Roman"/>
          </w:rPr>
          <w:t>enantiomeric</w:t>
        </w:r>
        <w:proofErr w:type="spellEnd"/>
        <w:r>
          <w:rPr>
            <w:rFonts w:ascii="Cambria" w:eastAsiaTheme="minorEastAsia" w:hAnsi="Cambria" w:cs="Times New Roman"/>
          </w:rPr>
          <w:t xml:space="preserve"> excess</w:t>
        </w:r>
      </w:ins>
      <w:ins w:id="25" w:author="KKDL" w:date="2016-08-27T23:53:00Z">
        <w:r>
          <w:rPr>
            <w:rFonts w:ascii="Cambria" w:eastAsiaTheme="minorEastAsia" w:hAnsi="Cambria" w:cs="Times New Roman"/>
          </w:rPr>
          <w:t xml:space="preserve"> (</w:t>
        </w:r>
        <w:proofErr w:type="spellStart"/>
        <w:r>
          <w:rPr>
            <w:rFonts w:ascii="Cambria" w:eastAsiaTheme="minorEastAsia" w:hAnsi="Cambria" w:cs="Times New Roman"/>
          </w:rPr>
          <w:t>ee</w:t>
        </w:r>
        <w:proofErr w:type="spellEnd"/>
        <w:r>
          <w:rPr>
            <w:rFonts w:ascii="Cambria" w:eastAsiaTheme="minorEastAsia" w:hAnsi="Cambria" w:cs="Times New Roman"/>
          </w:rPr>
          <w:t>)</w:t>
        </w:r>
      </w:ins>
      <w:ins w:id="26" w:author="KKDL" w:date="2016-08-28T00:03:00Z">
        <w:r w:rsidR="00244C2C">
          <w:rPr>
            <w:rFonts w:ascii="Cambria" w:eastAsiaTheme="minorEastAsia" w:hAnsi="Cambria" w:cs="Times New Roman"/>
          </w:rPr>
          <w:t xml:space="preserve">, which is a measurement of how much of one enantiomer </w:t>
        </w:r>
      </w:ins>
      <w:ins w:id="27" w:author="KKDL" w:date="2016-08-28T00:05:00Z">
        <w:r w:rsidR="00244C2C">
          <w:rPr>
            <w:rFonts w:ascii="Cambria" w:eastAsiaTheme="minorEastAsia" w:hAnsi="Cambria" w:cs="Times New Roman"/>
          </w:rPr>
          <w:t>exists over the other in</w:t>
        </w:r>
      </w:ins>
      <w:ins w:id="28" w:author="KKDL" w:date="2016-08-27T23:52:00Z">
        <w:r>
          <w:rPr>
            <w:rFonts w:ascii="Cambria" w:eastAsiaTheme="minorEastAsia" w:hAnsi="Cambria" w:cs="Times New Roman"/>
          </w:rPr>
          <w:t xml:space="preserve"> a mixture</w:t>
        </w:r>
      </w:ins>
      <w:ins w:id="29" w:author="KKDL" w:date="2016-08-28T00:12:00Z">
        <w:r w:rsidR="001809A6">
          <w:rPr>
            <w:rFonts w:ascii="Cambria" w:eastAsiaTheme="minorEastAsia" w:hAnsi="Cambria" w:cs="Times New Roman"/>
          </w:rPr>
          <w:t>,</w:t>
        </w:r>
      </w:ins>
      <w:ins w:id="30" w:author="KKDL" w:date="2016-08-27T23:52:00Z">
        <w:r>
          <w:rPr>
            <w:rFonts w:ascii="Cambria" w:eastAsiaTheme="minorEastAsia" w:hAnsi="Cambria" w:cs="Times New Roman"/>
          </w:rPr>
          <w:t xml:space="preserve"> can be determined by </w:t>
        </w:r>
      </w:ins>
      <w:ins w:id="31" w:author="KKDL" w:date="2016-08-28T00:12:00Z">
        <w:r w:rsidR="001809A6">
          <w:rPr>
            <w:rFonts w:ascii="Cambria" w:eastAsiaTheme="minorEastAsia" w:hAnsi="Cambria" w:cs="Times New Roman"/>
          </w:rPr>
          <w:t>using</w:t>
        </w:r>
      </w:ins>
      <w:ins w:id="32" w:author="KKDL" w:date="2016-08-27T23:52:00Z">
        <w:r>
          <w:rPr>
            <w:rFonts w:ascii="Cambria" w:eastAsiaTheme="minorEastAsia" w:hAnsi="Cambria" w:cs="Times New Roman"/>
          </w:rPr>
          <w:t xml:space="preserve"> specific rotation. </w:t>
        </w:r>
      </w:ins>
      <w:ins w:id="33" w:author="KKDL" w:date="2016-08-27T23:53:00Z">
        <w:r>
          <w:rPr>
            <w:rFonts w:ascii="Cambria" w:eastAsiaTheme="minorEastAsia" w:hAnsi="Cambria" w:cs="Times New Roman"/>
          </w:rPr>
          <w:t xml:space="preserve">The calculation of </w:t>
        </w:r>
        <w:proofErr w:type="spellStart"/>
        <w:r>
          <w:rPr>
            <w:rFonts w:ascii="Cambria" w:eastAsiaTheme="minorEastAsia" w:hAnsi="Cambria" w:cs="Times New Roman"/>
          </w:rPr>
          <w:t>ee</w:t>
        </w:r>
        <w:proofErr w:type="spellEnd"/>
        <w:r>
          <w:rPr>
            <w:rFonts w:ascii="Cambria" w:eastAsiaTheme="minorEastAsia" w:hAnsi="Cambria" w:cs="Times New Roman"/>
          </w:rPr>
          <w:t xml:space="preserve"> is given by the following equation:</w:t>
        </w:r>
      </w:ins>
    </w:p>
    <w:p w14:paraId="1462A1AA" w14:textId="6583DBF1" w:rsidR="00B65AA8" w:rsidRDefault="00B65AA8" w:rsidP="001809A6">
      <w:pPr>
        <w:spacing w:after="0"/>
        <w:jc w:val="center"/>
        <w:rPr>
          <w:ins w:id="34" w:author="KKDL" w:date="2016-08-27T23:50:00Z"/>
          <w:rFonts w:ascii="Cambria" w:eastAsiaTheme="minorEastAsia" w:hAnsi="Cambria" w:cs="Times New Roman"/>
        </w:rPr>
        <w:pPrChange w:id="35" w:author="KKDL" w:date="2016-08-28T00:12:00Z">
          <w:pPr>
            <w:spacing w:after="0"/>
          </w:pPr>
        </w:pPrChange>
      </w:pPr>
      <w:ins w:id="36" w:author="KKDL" w:date="2016-08-27T23:53:00Z">
        <m:oMathPara>
          <m:oMath>
            <m:r>
              <w:rPr>
                <w:rFonts w:ascii="Cambria Math" w:eastAsiaTheme="minorEastAsia" w:hAnsi="Cambria Math" w:cs="Times New Roman"/>
              </w:rPr>
              <m:t xml:space="preserve">ee= </m:t>
            </m:r>
          </m:oMath>
        </m:oMathPara>
      </w:ins>
      <m:oMathPara>
        <m:oMath>
          <m:f>
            <m:fPr>
              <m:ctrlPr>
                <w:ins w:id="37" w:author="KKDL" w:date="2016-08-27T23:57:00Z">
                  <w:rPr>
                    <w:rFonts w:ascii="Cambria Math" w:eastAsiaTheme="minorEastAsia" w:hAnsi="Cambria Math" w:cs="Times New Roman"/>
                    <w:i/>
                  </w:rPr>
                </w:ins>
              </m:ctrlPr>
            </m:fPr>
            <m:num>
              <m:sSub>
                <m:sSubPr>
                  <m:ctrlPr>
                    <w:ins w:id="38" w:author="KKDL" w:date="2016-08-27T23:58:00Z">
                      <w:rPr>
                        <w:rFonts w:ascii="Cambria Math" w:eastAsiaTheme="minorEastAsia" w:hAnsi="Cambria Math" w:cs="Times New Roman"/>
                        <w:i/>
                      </w:rPr>
                    </w:ins>
                  </m:ctrlPr>
                </m:sSubPr>
                <m:e>
                  <w:ins w:id="39" w:author="KKDL" w:date="2016-08-27T23:58:00Z">
                    <m:r>
                      <w:rPr>
                        <w:rFonts w:ascii="Cambria Math" w:eastAsiaTheme="minorEastAsia" w:hAnsi="Cambria Math" w:cs="Times New Roman"/>
                      </w:rPr>
                      <m:t>[α]</m:t>
                    </m:r>
                  </w:ins>
                </m:e>
                <m:sub>
                  <w:ins w:id="40" w:author="KKDL" w:date="2016-08-27T23:58:00Z">
                    <m:r>
                      <w:rPr>
                        <w:rFonts w:ascii="Cambria Math" w:eastAsiaTheme="minorEastAsia" w:hAnsi="Cambria Math" w:cs="Times New Roman"/>
                      </w:rPr>
                      <m:t>mixture</m:t>
                    </m:r>
                  </w:ins>
                </m:sub>
              </m:sSub>
            </m:num>
            <m:den>
              <m:sSub>
                <m:sSubPr>
                  <m:ctrlPr>
                    <w:ins w:id="41" w:author="KKDL" w:date="2016-08-27T23:58:00Z">
                      <w:rPr>
                        <w:rFonts w:ascii="Cambria Math" w:eastAsiaTheme="minorEastAsia" w:hAnsi="Cambria Math" w:cs="Times New Roman"/>
                        <w:i/>
                      </w:rPr>
                    </w:ins>
                  </m:ctrlPr>
                </m:sSubPr>
                <m:e>
                  <w:ins w:id="42" w:author="KKDL" w:date="2016-08-27T23:58:00Z">
                    <m:r>
                      <w:rPr>
                        <w:rFonts w:ascii="Cambria Math" w:eastAsiaTheme="minorEastAsia" w:hAnsi="Cambria Math" w:cs="Times New Roman"/>
                      </w:rPr>
                      <m:t>[α]</m:t>
                    </m:r>
                  </w:ins>
                </m:e>
                <m:sub>
                  <w:ins w:id="43" w:author="KKDL" w:date="2016-08-27T23:58:00Z">
                    <m:r>
                      <w:rPr>
                        <w:rFonts w:ascii="Cambria Math" w:eastAsiaTheme="minorEastAsia" w:hAnsi="Cambria Math" w:cs="Times New Roman"/>
                      </w:rPr>
                      <m:t>pure</m:t>
                    </m:r>
                  </w:ins>
                </m:sub>
              </m:sSub>
            </m:den>
          </m:f>
        </m:oMath>
      </m:oMathPara>
    </w:p>
    <w:p w14:paraId="16F1EED0" w14:textId="27596BC5" w:rsidR="00B65AA8" w:rsidRPr="00244C2C" w:rsidDel="00244C2C" w:rsidRDefault="00244C2C" w:rsidP="0065031C">
      <w:pPr>
        <w:spacing w:after="0"/>
        <w:rPr>
          <w:del w:id="44" w:author="KKDL" w:date="2016-08-28T00:06:00Z"/>
          <w:rFonts w:ascii="Cambria" w:hAnsi="Cambria" w:cs="Times New Roman"/>
        </w:rPr>
      </w:pPr>
      <w:proofErr w:type="gramStart"/>
      <w:ins w:id="45" w:author="KKDL" w:date="2016-08-28T00:05:00Z">
        <w:r>
          <w:rPr>
            <w:rFonts w:ascii="Cambria" w:hAnsi="Cambria" w:cs="Times New Roman"/>
          </w:rPr>
          <w:t>where</w:t>
        </w:r>
      </w:ins>
      <w:proofErr w:type="gramEnd"/>
      <w:ins w:id="46" w:author="KKDL" w:date="2016-08-28T00:06:00Z">
        <w:r w:rsidRPr="00244C2C">
          <w:rPr>
            <w:rFonts w:ascii="Cambria" w:eastAsiaTheme="minorEastAsia" w:hAnsi="Cambria" w:cs="Times New Roman"/>
          </w:rPr>
          <w:t xml:space="preserve"> </w:t>
        </w:r>
        <w:r>
          <w:rPr>
            <w:rFonts w:ascii="Cambria" w:eastAsiaTheme="minorEastAsia" w:hAnsi="Cambria" w:cs="Times New Roman"/>
          </w:rPr>
          <w:t>α</w:t>
        </w:r>
        <w:r>
          <w:rPr>
            <w:rFonts w:ascii="Cambria" w:eastAsiaTheme="minorEastAsia" w:hAnsi="Cambria" w:cs="Times New Roman"/>
            <w:vertAlign w:val="subscript"/>
          </w:rPr>
          <w:t>mixture</w:t>
        </w:r>
        <w:r>
          <w:rPr>
            <w:rFonts w:ascii="Cambria" w:hAnsi="Cambria" w:cs="Times New Roman"/>
          </w:rPr>
          <w:t xml:space="preserve"> is the specific rotation of the mixture of enantiomers and </w:t>
        </w:r>
      </w:ins>
      <w:ins w:id="47" w:author="KKDL" w:date="2016-08-28T00:08:00Z">
        <w:r>
          <w:rPr>
            <w:rFonts w:ascii="Cambria" w:eastAsiaTheme="minorEastAsia" w:hAnsi="Cambria" w:cs="Times New Roman"/>
          </w:rPr>
          <w:t>α</w:t>
        </w:r>
        <w:r>
          <w:rPr>
            <w:rFonts w:ascii="Cambria" w:eastAsiaTheme="minorEastAsia" w:hAnsi="Cambria" w:cs="Times New Roman"/>
            <w:vertAlign w:val="subscript"/>
          </w:rPr>
          <w:t xml:space="preserve">pure </w:t>
        </w:r>
        <w:r>
          <w:rPr>
            <w:rFonts w:ascii="Cambria" w:hAnsi="Cambria" w:cs="Times New Roman"/>
          </w:rPr>
          <w:t>is the specific rotation of the pure enantiomer. Generally</w:t>
        </w:r>
      </w:ins>
      <w:ins w:id="48" w:author="KKDL" w:date="2016-08-28T00:12:00Z">
        <w:r w:rsidR="001809A6">
          <w:rPr>
            <w:rFonts w:ascii="Cambria" w:hAnsi="Cambria" w:cs="Times New Roman"/>
          </w:rPr>
          <w:t>,</w:t>
        </w:r>
      </w:ins>
      <w:ins w:id="49" w:author="KKDL" w:date="2016-08-28T00:09:00Z">
        <w:r>
          <w:rPr>
            <w:rFonts w:ascii="Cambria" w:hAnsi="Cambria" w:cs="Times New Roman"/>
          </w:rPr>
          <w:t xml:space="preserve"> if two out of three values in the equation are known (i.e. </w:t>
        </w:r>
        <w:proofErr w:type="spellStart"/>
        <w:r>
          <w:rPr>
            <w:rFonts w:ascii="Cambria" w:hAnsi="Cambria" w:cs="Times New Roman"/>
            <w:i/>
          </w:rPr>
          <w:t>ee</w:t>
        </w:r>
        <w:proofErr w:type="spellEnd"/>
        <w:r>
          <w:rPr>
            <w:rFonts w:ascii="Cambria" w:hAnsi="Cambria" w:cs="Times New Roman"/>
          </w:rPr>
          <w:t xml:space="preserve"> and </w:t>
        </w:r>
        <w:r w:rsidR="001809A6">
          <w:rPr>
            <w:rFonts w:ascii="Cambria" w:eastAsiaTheme="minorEastAsia" w:hAnsi="Cambria" w:cs="Times New Roman"/>
          </w:rPr>
          <w:t>α</w:t>
        </w:r>
        <w:r w:rsidR="001809A6">
          <w:rPr>
            <w:rFonts w:ascii="Cambria" w:eastAsiaTheme="minorEastAsia" w:hAnsi="Cambria" w:cs="Times New Roman"/>
            <w:vertAlign w:val="subscript"/>
          </w:rPr>
          <w:t>mixture</w:t>
        </w:r>
        <w:r w:rsidR="001809A6">
          <w:rPr>
            <w:rFonts w:ascii="Cambria" w:hAnsi="Cambria" w:cs="Times New Roman"/>
          </w:rPr>
          <w:t>)</w:t>
        </w:r>
      </w:ins>
      <w:ins w:id="50" w:author="KKDL" w:date="2016-08-28T00:10:00Z">
        <w:r w:rsidR="001809A6">
          <w:rPr>
            <w:rFonts w:ascii="Cambria" w:hAnsi="Cambria" w:cs="Times New Roman"/>
          </w:rPr>
          <w:t xml:space="preserve"> then the</w:t>
        </w:r>
      </w:ins>
      <w:ins w:id="51" w:author="KKDL" w:date="2016-08-28T22:09:00Z">
        <w:r w:rsidR="00900161">
          <w:rPr>
            <w:rFonts w:ascii="Cambria" w:hAnsi="Cambria" w:cs="Times New Roman"/>
          </w:rPr>
          <w:t xml:space="preserve"> third </w:t>
        </w:r>
      </w:ins>
      <w:ins w:id="52" w:author="KKDL" w:date="2016-08-28T22:10:00Z">
        <w:r w:rsidR="00900161">
          <w:rPr>
            <w:rFonts w:ascii="Cambria" w:hAnsi="Cambria" w:cs="Times New Roman"/>
          </w:rPr>
          <w:t>value</w:t>
        </w:r>
      </w:ins>
      <w:ins w:id="53" w:author="KKDL" w:date="2016-08-28T00:10:00Z">
        <w:r w:rsidR="001809A6">
          <w:rPr>
            <w:rFonts w:ascii="Cambria" w:hAnsi="Cambria" w:cs="Times New Roman"/>
          </w:rPr>
          <w:t xml:space="preserve"> </w:t>
        </w:r>
      </w:ins>
      <w:ins w:id="54" w:author="KKDL" w:date="2016-08-28T22:10:00Z">
        <w:r w:rsidR="00900161">
          <w:rPr>
            <w:rFonts w:ascii="Cambria" w:hAnsi="Cambria" w:cs="Times New Roman"/>
          </w:rPr>
          <w:t>(</w:t>
        </w:r>
      </w:ins>
      <w:proofErr w:type="gramStart"/>
      <w:ins w:id="55" w:author="KKDL" w:date="2016-08-28T00:10:00Z">
        <w:r w:rsidR="001809A6">
          <w:rPr>
            <w:rFonts w:ascii="Cambria" w:eastAsiaTheme="minorEastAsia" w:hAnsi="Cambria" w:cs="Times New Roman"/>
          </w:rPr>
          <w:t>α</w:t>
        </w:r>
        <w:r w:rsidR="001809A6">
          <w:rPr>
            <w:rFonts w:ascii="Cambria" w:eastAsiaTheme="minorEastAsia" w:hAnsi="Cambria" w:cs="Times New Roman"/>
            <w:vertAlign w:val="subscript"/>
          </w:rPr>
          <w:t>pure</w:t>
        </w:r>
      </w:ins>
      <w:proofErr w:type="gramEnd"/>
      <w:ins w:id="56" w:author="KKDL" w:date="2016-08-28T22:10:00Z">
        <w:r w:rsidR="00900161">
          <w:rPr>
            <w:rFonts w:ascii="Cambria" w:eastAsiaTheme="minorEastAsia" w:hAnsi="Cambria" w:cs="Times New Roman"/>
          </w:rPr>
          <w:t>)</w:t>
        </w:r>
      </w:ins>
      <w:ins w:id="57" w:author="KKDL" w:date="2016-08-28T00:10:00Z">
        <w:r w:rsidR="001809A6">
          <w:rPr>
            <w:rFonts w:ascii="Cambria" w:eastAsiaTheme="minorEastAsia" w:hAnsi="Cambria" w:cs="Times New Roman"/>
            <w:vertAlign w:val="subscript"/>
          </w:rPr>
          <w:t xml:space="preserve"> </w:t>
        </w:r>
        <w:r w:rsidR="00900161">
          <w:rPr>
            <w:rFonts w:ascii="Cambria" w:hAnsi="Cambria" w:cs="Times New Roman"/>
          </w:rPr>
          <w:t>can be calculated</w:t>
        </w:r>
      </w:ins>
      <w:ins w:id="58" w:author="KKDL" w:date="2016-08-28T22:10:00Z">
        <w:r w:rsidR="00900161">
          <w:rPr>
            <w:rFonts w:ascii="Cambria" w:hAnsi="Cambria" w:cs="Times New Roman"/>
          </w:rPr>
          <w:t>.</w:t>
        </w:r>
      </w:ins>
    </w:p>
    <w:p w14:paraId="2D91FADE" w14:textId="77777777" w:rsidR="00F074E2" w:rsidRPr="00C334B9" w:rsidRDefault="00F074E2" w:rsidP="0065031C">
      <w:pPr>
        <w:spacing w:after="0"/>
        <w:rPr>
          <w:rFonts w:ascii="Cambria" w:hAnsi="Cambria" w:cs="Times New Roman"/>
        </w:rPr>
      </w:pPr>
    </w:p>
    <w:p w14:paraId="5451E7A5" w14:textId="77777777" w:rsidR="005A61DA" w:rsidRPr="00302A76" w:rsidRDefault="005A61DA" w:rsidP="005A61DA">
      <w:pPr>
        <w:spacing w:after="0"/>
        <w:rPr>
          <w:rFonts w:ascii="Cambria" w:hAnsi="Cambria" w:cs="Times New Roman"/>
          <w:b/>
          <w:sz w:val="28"/>
          <w:szCs w:val="28"/>
        </w:rPr>
      </w:pPr>
      <w:r w:rsidRPr="00302A76">
        <w:rPr>
          <w:rFonts w:ascii="Cambria" w:hAnsi="Cambria" w:cs="Times New Roman"/>
          <w:b/>
          <w:sz w:val="28"/>
        </w:rPr>
        <w:t>Procedure</w:t>
      </w:r>
      <w:r w:rsidRPr="00302A76">
        <w:rPr>
          <w:rFonts w:ascii="Cambria" w:hAnsi="Cambria" w:cs="Times New Roman"/>
        </w:rPr>
        <w:t xml:space="preserve">: </w:t>
      </w:r>
    </w:p>
    <w:p w14:paraId="65308C57" w14:textId="77777777" w:rsidR="005A61DA" w:rsidRPr="00302A76" w:rsidRDefault="005A61DA" w:rsidP="005A61DA">
      <w:pPr>
        <w:spacing w:after="0"/>
        <w:rPr>
          <w:rFonts w:ascii="Cambria" w:hAnsi="Cambria" w:cs="Times New Roman"/>
          <w:b/>
          <w:sz w:val="28"/>
          <w:szCs w:val="28"/>
        </w:rPr>
      </w:pPr>
    </w:p>
    <w:p w14:paraId="1284D8EC" w14:textId="77777777" w:rsidR="005A61DA" w:rsidRPr="00302A76" w:rsidRDefault="000A55D7" w:rsidP="005A61D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Cambria" w:hAnsi="Cambria" w:cs="Times New Roman"/>
          <w:lang w:val="en-GB"/>
        </w:rPr>
      </w:pPr>
      <w:r>
        <w:rPr>
          <w:rFonts w:ascii="Cambria" w:hAnsi="Cambria" w:cs="Times New Roman"/>
        </w:rPr>
        <w:t>Preparing</w:t>
      </w:r>
      <w:r w:rsidR="001374D6">
        <w:rPr>
          <w:rFonts w:ascii="Cambria" w:hAnsi="Cambria" w:cs="Times New Roman"/>
        </w:rPr>
        <w:t xml:space="preserve"> the </w:t>
      </w:r>
      <w:proofErr w:type="spellStart"/>
      <w:r w:rsidR="0060606D">
        <w:rPr>
          <w:rFonts w:ascii="Cambria" w:hAnsi="Cambria" w:cs="Times New Roman"/>
        </w:rPr>
        <w:t>P</w:t>
      </w:r>
      <w:r w:rsidR="001374D6">
        <w:rPr>
          <w:rFonts w:ascii="Cambria" w:hAnsi="Cambria" w:cs="Times New Roman"/>
        </w:rPr>
        <w:t>olarimeter</w:t>
      </w:r>
      <w:proofErr w:type="spellEnd"/>
    </w:p>
    <w:p w14:paraId="0D829E1E" w14:textId="77777777" w:rsidR="005A61DA" w:rsidRPr="00302A76" w:rsidRDefault="005A61DA" w:rsidP="005A61DA">
      <w:pPr>
        <w:pStyle w:val="ListParagraph"/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  <w:b/>
          <w:lang w:val="en-GB"/>
        </w:rPr>
      </w:pPr>
    </w:p>
    <w:p w14:paraId="66F8AA34" w14:textId="56F6E78E" w:rsidR="005A61DA" w:rsidRPr="007C1A41" w:rsidRDefault="001374D6" w:rsidP="005A61DA">
      <w:pPr>
        <w:numPr>
          <w:ilvl w:val="1"/>
          <w:numId w:val="1"/>
        </w:numPr>
        <w:spacing w:after="0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  <w:lang w:val="en-GB"/>
        </w:rPr>
        <w:t>Turn on instrument and let it warm up for 10 min.</w:t>
      </w:r>
    </w:p>
    <w:p w14:paraId="6CA68DC4" w14:textId="77777777" w:rsidR="003B0FB7" w:rsidRPr="007C1A41" w:rsidRDefault="001374D6" w:rsidP="003B0FB7">
      <w:pPr>
        <w:numPr>
          <w:ilvl w:val="1"/>
          <w:numId w:val="1"/>
        </w:numPr>
        <w:spacing w:after="0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>Make sure instrument is set to “optical rotation” mode.</w:t>
      </w:r>
    </w:p>
    <w:p w14:paraId="4C99823A" w14:textId="591E0CA6" w:rsidR="003B0FB7" w:rsidRDefault="001374D6" w:rsidP="003B0FB7">
      <w:pPr>
        <w:numPr>
          <w:ilvl w:val="1"/>
          <w:numId w:val="1"/>
        </w:numPr>
        <w:spacing w:after="0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Prepare a blank sample in the </w:t>
      </w:r>
      <w:proofErr w:type="spellStart"/>
      <w:r>
        <w:rPr>
          <w:rFonts w:ascii="Cambria" w:hAnsi="Cambria" w:cs="Times New Roman"/>
        </w:rPr>
        <w:t>polarimeter</w:t>
      </w:r>
      <w:proofErr w:type="spellEnd"/>
      <w:r>
        <w:rPr>
          <w:rFonts w:ascii="Cambria" w:hAnsi="Cambria" w:cs="Times New Roman"/>
        </w:rPr>
        <w:t xml:space="preserve"> cell (1.5 mL total sample volume, 1 dm in length) containing only CHCl</w:t>
      </w:r>
      <w:r>
        <w:rPr>
          <w:rFonts w:ascii="Cambria" w:hAnsi="Cambria" w:cs="Times New Roman"/>
          <w:vertAlign w:val="subscript"/>
        </w:rPr>
        <w:t>3</w:t>
      </w:r>
      <w:r>
        <w:rPr>
          <w:rFonts w:ascii="Cambria" w:hAnsi="Cambria" w:cs="Times New Roman"/>
        </w:rPr>
        <w:t>.</w:t>
      </w:r>
      <w:r w:rsidR="000A55D7">
        <w:rPr>
          <w:rFonts w:ascii="Cambria" w:hAnsi="Cambria" w:cs="Times New Roman"/>
        </w:rPr>
        <w:t xml:space="preserve"> Make sure there are no air bubbles present.</w:t>
      </w:r>
    </w:p>
    <w:p w14:paraId="3825C5CF" w14:textId="77777777" w:rsidR="00215CB1" w:rsidRDefault="000A55D7" w:rsidP="003B0FB7">
      <w:pPr>
        <w:numPr>
          <w:ilvl w:val="1"/>
          <w:numId w:val="1"/>
        </w:numPr>
        <w:spacing w:after="0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>Place blank cell in holder and press “zero.”</w:t>
      </w:r>
    </w:p>
    <w:p w14:paraId="1C226EC4" w14:textId="77777777" w:rsidR="00215CB1" w:rsidRPr="00215CB1" w:rsidRDefault="00215CB1" w:rsidP="00215CB1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  <w:lang w:val="en-GB"/>
        </w:rPr>
      </w:pPr>
    </w:p>
    <w:p w14:paraId="70002380" w14:textId="77777777" w:rsidR="00215CB1" w:rsidRPr="00302A76" w:rsidRDefault="0060606D" w:rsidP="00215CB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Cambria" w:hAnsi="Cambria" w:cs="Times New Roman"/>
          <w:lang w:val="en-GB"/>
        </w:rPr>
      </w:pPr>
      <w:r>
        <w:rPr>
          <w:rFonts w:ascii="Cambria" w:hAnsi="Cambria" w:cs="Times New Roman"/>
        </w:rPr>
        <w:t>Preparation of Analyte S</w:t>
      </w:r>
      <w:r w:rsidR="00215CB1">
        <w:rPr>
          <w:rFonts w:ascii="Cambria" w:hAnsi="Cambria" w:cs="Times New Roman"/>
        </w:rPr>
        <w:t>ample</w:t>
      </w:r>
    </w:p>
    <w:p w14:paraId="505EDE95" w14:textId="77777777" w:rsidR="00215CB1" w:rsidRPr="00302A76" w:rsidRDefault="00215CB1" w:rsidP="00215CB1">
      <w:pPr>
        <w:pStyle w:val="ListParagraph"/>
        <w:widowControl w:val="0"/>
        <w:autoSpaceDE w:val="0"/>
        <w:autoSpaceDN w:val="0"/>
        <w:adjustRightInd w:val="0"/>
        <w:spacing w:after="0"/>
        <w:ind w:left="1440"/>
        <w:rPr>
          <w:rFonts w:ascii="Cambria" w:hAnsi="Cambria" w:cs="Times New Roman"/>
          <w:lang w:val="en-GB"/>
        </w:rPr>
      </w:pPr>
      <w:r w:rsidRPr="00302A76">
        <w:rPr>
          <w:rFonts w:ascii="Cambria" w:hAnsi="Cambria" w:cs="Times New Roman"/>
        </w:rPr>
        <w:t xml:space="preserve"> </w:t>
      </w:r>
    </w:p>
    <w:p w14:paraId="628DE859" w14:textId="70D822E1" w:rsidR="000A55D7" w:rsidRPr="00215CB1" w:rsidRDefault="005550FB" w:rsidP="00215CB1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rPr>
          <w:rFonts w:ascii="Cambria" w:hAnsi="Cambria" w:cs="Times New Roman"/>
          <w:lang w:val="en-GB"/>
        </w:rPr>
      </w:pPr>
      <w:r>
        <w:rPr>
          <w:rFonts w:ascii="Cambria" w:hAnsi="Cambria" w:cs="Times New Roman"/>
        </w:rPr>
        <w:t>Prepare a stock solution of 10-15</w:t>
      </w:r>
      <w:r w:rsidR="00215CB1">
        <w:rPr>
          <w:rFonts w:ascii="Cambria" w:hAnsi="Cambria" w:cs="Times New Roman"/>
        </w:rPr>
        <w:t xml:space="preserve"> mg of the chiral analyte in 1.5 mL CHCl</w:t>
      </w:r>
      <w:r w:rsidR="00215CB1">
        <w:rPr>
          <w:rFonts w:ascii="Cambria" w:hAnsi="Cambria" w:cs="Times New Roman"/>
          <w:vertAlign w:val="subscript"/>
        </w:rPr>
        <w:t>3</w:t>
      </w:r>
      <w:r w:rsidR="00425290">
        <w:rPr>
          <w:rFonts w:ascii="Cambria" w:hAnsi="Cambria" w:cs="Times New Roman"/>
        </w:rPr>
        <w:t>. Note the exact amount of compound used.</w:t>
      </w:r>
    </w:p>
    <w:p w14:paraId="79177F96" w14:textId="77777777" w:rsidR="003B0FB7" w:rsidRPr="003B0FB7" w:rsidRDefault="003B0FB7" w:rsidP="003B0FB7">
      <w:pPr>
        <w:spacing w:after="0"/>
        <w:outlineLvl w:val="0"/>
        <w:rPr>
          <w:rFonts w:ascii="Cambria" w:hAnsi="Cambria" w:cs="Times New Roman"/>
        </w:rPr>
      </w:pPr>
    </w:p>
    <w:p w14:paraId="158694DB" w14:textId="77777777" w:rsidR="00FD4EBD" w:rsidRDefault="000A55D7" w:rsidP="00FD4EBD">
      <w:pPr>
        <w:numPr>
          <w:ilvl w:val="0"/>
          <w:numId w:val="1"/>
        </w:numPr>
        <w:spacing w:after="0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Measuring </w:t>
      </w:r>
      <w:r w:rsidR="0060606D">
        <w:rPr>
          <w:rFonts w:ascii="Cambria" w:hAnsi="Cambria" w:cs="Times New Roman"/>
        </w:rPr>
        <w:t>Optical R</w:t>
      </w:r>
      <w:r>
        <w:rPr>
          <w:rFonts w:ascii="Cambria" w:hAnsi="Cambria" w:cs="Times New Roman"/>
        </w:rPr>
        <w:t>otation</w:t>
      </w:r>
    </w:p>
    <w:p w14:paraId="670956AB" w14:textId="77777777" w:rsidR="00215CB1" w:rsidRDefault="00215CB1" w:rsidP="00215CB1">
      <w:pPr>
        <w:spacing w:after="0"/>
        <w:ind w:left="720"/>
        <w:outlineLvl w:val="0"/>
        <w:rPr>
          <w:rFonts w:ascii="Cambria" w:hAnsi="Cambria" w:cs="Times New Roman"/>
        </w:rPr>
      </w:pPr>
    </w:p>
    <w:p w14:paraId="6C4ED867" w14:textId="2EBF0521" w:rsidR="00215CB1" w:rsidRDefault="00215CB1" w:rsidP="00215CB1">
      <w:pPr>
        <w:numPr>
          <w:ilvl w:val="1"/>
          <w:numId w:val="1"/>
        </w:numPr>
        <w:spacing w:after="0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Fill the cell with 1.5 mL of the prepared stock solution containing </w:t>
      </w:r>
      <w:r w:rsidR="00385F37">
        <w:rPr>
          <w:rFonts w:ascii="Cambria" w:hAnsi="Cambria" w:cs="Times New Roman"/>
        </w:rPr>
        <w:t xml:space="preserve">the </w:t>
      </w:r>
      <w:r>
        <w:rPr>
          <w:rFonts w:ascii="Cambria" w:hAnsi="Cambria" w:cs="Times New Roman"/>
        </w:rPr>
        <w:t>sample.</w:t>
      </w:r>
    </w:p>
    <w:p w14:paraId="27D0D20B" w14:textId="71349256" w:rsidR="00215CB1" w:rsidRDefault="00215CB1" w:rsidP="00215CB1">
      <w:pPr>
        <w:numPr>
          <w:ilvl w:val="1"/>
          <w:numId w:val="1"/>
        </w:numPr>
        <w:spacing w:after="0"/>
        <w:outlineLvl w:val="0"/>
        <w:rPr>
          <w:rFonts w:ascii="Cambria" w:hAnsi="Cambria" w:cs="Times New Roman"/>
        </w:rPr>
      </w:pPr>
      <w:r w:rsidRPr="00425290">
        <w:rPr>
          <w:rFonts w:ascii="Cambria" w:hAnsi="Cambria" w:cs="Times New Roman"/>
        </w:rPr>
        <w:t>Place the cell in the holder and press “measure.”</w:t>
      </w:r>
      <w:r w:rsidR="00917799" w:rsidRPr="00425290">
        <w:rPr>
          <w:rFonts w:ascii="Cambria" w:hAnsi="Cambria" w:cs="Times New Roman"/>
        </w:rPr>
        <w:t xml:space="preserve"> The machine readout will give </w:t>
      </w:r>
      <w:r w:rsidR="00425290">
        <w:rPr>
          <w:rFonts w:ascii="Cambria" w:hAnsi="Cambria" w:cs="Times New Roman"/>
        </w:rPr>
        <w:t>the optical rotation value. Remember to record the temperature as well.</w:t>
      </w:r>
    </w:p>
    <w:p w14:paraId="1116B5C2" w14:textId="77777777" w:rsidR="00425290" w:rsidRPr="00425290" w:rsidRDefault="00425290" w:rsidP="00425290">
      <w:pPr>
        <w:spacing w:after="0"/>
        <w:ind w:left="1440"/>
        <w:outlineLvl w:val="0"/>
        <w:rPr>
          <w:rFonts w:ascii="Cambria" w:hAnsi="Cambria" w:cs="Times New Roman"/>
        </w:rPr>
      </w:pPr>
    </w:p>
    <w:p w14:paraId="2F478B13" w14:textId="77777777" w:rsidR="00215CB1" w:rsidRDefault="0060606D" w:rsidP="00215CB1">
      <w:pPr>
        <w:numPr>
          <w:ilvl w:val="0"/>
          <w:numId w:val="1"/>
        </w:numPr>
        <w:spacing w:after="0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>Calculation of Specific R</w:t>
      </w:r>
      <w:r w:rsidR="00215CB1">
        <w:rPr>
          <w:rFonts w:ascii="Cambria" w:hAnsi="Cambria" w:cs="Times New Roman"/>
        </w:rPr>
        <w:t>otation</w:t>
      </w:r>
    </w:p>
    <w:p w14:paraId="66AF2933" w14:textId="77777777" w:rsidR="00917799" w:rsidRDefault="00917799" w:rsidP="00917799">
      <w:pPr>
        <w:spacing w:after="0"/>
        <w:ind w:left="720"/>
        <w:outlineLvl w:val="0"/>
        <w:rPr>
          <w:rFonts w:ascii="Cambria" w:hAnsi="Cambria" w:cs="Times New Roman"/>
        </w:rPr>
      </w:pPr>
    </w:p>
    <w:p w14:paraId="68CC6670" w14:textId="77777777" w:rsidR="005A61DA" w:rsidRDefault="00917799" w:rsidP="005A61DA">
      <w:pPr>
        <w:numPr>
          <w:ilvl w:val="1"/>
          <w:numId w:val="1"/>
        </w:numPr>
        <w:spacing w:after="0"/>
        <w:outlineLvl w:val="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The specific rotation of a compound is defined by the following equation: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α</m:t>
            </m:r>
            <m:ctrlPr>
              <w:rPr>
                <w:rFonts w:ascii="Cambria Math" w:hAnsi="Cambria Math" w:cs="Times New Roman"/>
              </w:rPr>
            </m:ctrlPr>
          </m:e>
        </m:d>
        <m:r>
          <w:rPr>
            <w:rFonts w:ascii="Cambria Math" w:hAnsi="Cambria Math" w:cs="Times New Roman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α</m:t>
            </m:r>
          </m:num>
          <m:den>
            <m:r>
              <w:rPr>
                <w:rFonts w:ascii="Cambria Math" w:hAnsi="Cambria Math" w:cs="Times New Roman"/>
              </w:rPr>
              <m:t>l*c</m:t>
            </m:r>
          </m:den>
        </m:f>
      </m:oMath>
      <w:r w:rsidR="005550FB">
        <w:rPr>
          <w:rFonts w:ascii="Cambria" w:eastAsiaTheme="minorEastAsia" w:hAnsi="Cambria" w:cs="Times New Roman"/>
        </w:rPr>
        <w:t xml:space="preserve"> where α is the optical </w:t>
      </w:r>
      <w:r>
        <w:rPr>
          <w:rFonts w:ascii="Cambria" w:eastAsiaTheme="minorEastAsia" w:hAnsi="Cambria" w:cs="Times New Roman"/>
        </w:rPr>
        <w:t xml:space="preserve">rotation value given by the polarimeter, </w:t>
      </w:r>
      <w:r>
        <w:rPr>
          <w:rFonts w:ascii="Cambria" w:eastAsiaTheme="minorEastAsia" w:hAnsi="Cambria" w:cs="Times New Roman"/>
          <w:i/>
        </w:rPr>
        <w:t>l</w:t>
      </w:r>
      <w:r>
        <w:rPr>
          <w:rFonts w:ascii="Cambria" w:eastAsiaTheme="minorEastAsia" w:hAnsi="Cambria" w:cs="Times New Roman"/>
        </w:rPr>
        <w:t xml:space="preserve"> is the cell </w:t>
      </w:r>
      <w:proofErr w:type="spellStart"/>
      <w:r>
        <w:rPr>
          <w:rFonts w:ascii="Cambria" w:eastAsiaTheme="minorEastAsia" w:hAnsi="Cambria" w:cs="Times New Roman"/>
        </w:rPr>
        <w:t>pathlength</w:t>
      </w:r>
      <w:proofErr w:type="spellEnd"/>
      <w:r>
        <w:rPr>
          <w:rFonts w:ascii="Cambria" w:eastAsiaTheme="minorEastAsia" w:hAnsi="Cambria" w:cs="Times New Roman"/>
        </w:rPr>
        <w:t xml:space="preserve"> in </w:t>
      </w:r>
      <w:proofErr w:type="spellStart"/>
      <w:r>
        <w:rPr>
          <w:rFonts w:ascii="Cambria" w:eastAsiaTheme="minorEastAsia" w:hAnsi="Cambria" w:cs="Times New Roman"/>
        </w:rPr>
        <w:t>dm</w:t>
      </w:r>
      <w:proofErr w:type="spellEnd"/>
      <w:r>
        <w:rPr>
          <w:rFonts w:ascii="Cambria" w:eastAsiaTheme="minorEastAsia" w:hAnsi="Cambria" w:cs="Times New Roman"/>
        </w:rPr>
        <w:t xml:space="preserve">, and </w:t>
      </w:r>
      <w:r>
        <w:rPr>
          <w:rFonts w:ascii="Cambria" w:eastAsiaTheme="minorEastAsia" w:hAnsi="Cambria" w:cs="Times New Roman"/>
          <w:i/>
        </w:rPr>
        <w:t>c</w:t>
      </w:r>
      <w:r>
        <w:rPr>
          <w:rFonts w:ascii="Cambria" w:eastAsiaTheme="minorEastAsia" w:hAnsi="Cambria" w:cs="Times New Roman"/>
        </w:rPr>
        <w:t xml:space="preserve"> is the concentration of the solution in g/</w:t>
      </w:r>
      <w:proofErr w:type="spellStart"/>
      <w:r>
        <w:rPr>
          <w:rFonts w:ascii="Cambria" w:eastAsiaTheme="minorEastAsia" w:hAnsi="Cambria" w:cs="Times New Roman"/>
        </w:rPr>
        <w:t>mL.</w:t>
      </w:r>
      <w:proofErr w:type="spellEnd"/>
      <w:r>
        <w:rPr>
          <w:rFonts w:ascii="Cambria" w:eastAsiaTheme="minorEastAsia" w:hAnsi="Cambria" w:cs="Times New Roman"/>
        </w:rPr>
        <w:t xml:space="preserve"> </w:t>
      </w:r>
    </w:p>
    <w:p w14:paraId="0482B986" w14:textId="77777777" w:rsidR="005550FB" w:rsidRPr="005550FB" w:rsidRDefault="005550FB" w:rsidP="005550FB">
      <w:pPr>
        <w:spacing w:after="0"/>
        <w:ind w:left="1440"/>
        <w:outlineLvl w:val="0"/>
        <w:rPr>
          <w:rFonts w:ascii="Cambria" w:hAnsi="Cambria" w:cs="Times New Roman"/>
        </w:rPr>
      </w:pPr>
    </w:p>
    <w:p w14:paraId="2613ED33" w14:textId="77777777" w:rsidR="005A61DA" w:rsidRPr="00302A76" w:rsidRDefault="005A61DA" w:rsidP="005A61DA">
      <w:pPr>
        <w:rPr>
          <w:rFonts w:ascii="Cambria" w:hAnsi="Cambria" w:cs="Times New Roman"/>
        </w:rPr>
      </w:pPr>
      <w:r w:rsidRPr="00302A76">
        <w:rPr>
          <w:rFonts w:ascii="Cambria" w:hAnsi="Cambria" w:cs="Times New Roman"/>
          <w:b/>
          <w:sz w:val="28"/>
        </w:rPr>
        <w:t>Representative Results</w:t>
      </w:r>
      <w:r w:rsidRPr="00302A76">
        <w:rPr>
          <w:rFonts w:ascii="Cambria" w:hAnsi="Cambria" w:cs="Times New Roman"/>
        </w:rPr>
        <w:t>:</w:t>
      </w:r>
    </w:p>
    <w:p w14:paraId="657F74BF" w14:textId="77777777" w:rsidR="005A61DA" w:rsidRPr="00302A76" w:rsidRDefault="002861B7" w:rsidP="005A61DA">
      <w:pPr>
        <w:rPr>
          <w:rFonts w:ascii="Cambria" w:hAnsi="Cambria" w:cs="Times New Roman"/>
        </w:rPr>
      </w:pPr>
      <w:r w:rsidRPr="00302A76">
        <w:rPr>
          <w:rFonts w:ascii="Cambria" w:hAnsi="Cambria" w:cs="Times New Roman"/>
        </w:rPr>
        <w:t xml:space="preserve">Representative results </w:t>
      </w:r>
      <w:r w:rsidR="00BE2765">
        <w:rPr>
          <w:rFonts w:ascii="Cambria" w:hAnsi="Cambria" w:cs="Times New Roman"/>
        </w:rPr>
        <w:t xml:space="preserve">for the </w:t>
      </w:r>
      <w:r w:rsidR="005550FB">
        <w:rPr>
          <w:rFonts w:ascii="Cambria" w:hAnsi="Cambria" w:cs="Times New Roman"/>
        </w:rPr>
        <w:t xml:space="preserve">measurement and calculation of specific rotation </w:t>
      </w:r>
      <w:r w:rsidRPr="00BE2765">
        <w:rPr>
          <w:rFonts w:ascii="Cambria" w:hAnsi="Cambria" w:cs="Times New Roman"/>
        </w:rPr>
        <w:t>for</w:t>
      </w:r>
      <w:r w:rsidRPr="00302A76">
        <w:rPr>
          <w:rFonts w:ascii="Cambria" w:hAnsi="Cambria" w:cs="Times New Roman"/>
        </w:rPr>
        <w:t xml:space="preserve"> Procedure</w:t>
      </w:r>
      <w:r w:rsidR="00550F11" w:rsidRPr="00302A76">
        <w:rPr>
          <w:rFonts w:ascii="Cambria" w:hAnsi="Cambria" w:cs="Times New Roman"/>
        </w:rPr>
        <w:t>s</w:t>
      </w:r>
      <w:r w:rsidRPr="00302A76">
        <w:rPr>
          <w:rFonts w:ascii="Cambria" w:hAnsi="Cambria" w:cs="Times New Roman"/>
        </w:rPr>
        <w:t xml:space="preserve"> 1</w:t>
      </w:r>
      <w:r w:rsidR="00550F11" w:rsidRPr="00302A76">
        <w:rPr>
          <w:rFonts w:ascii="Cambria" w:hAnsi="Cambria" w:cs="Times New Roman"/>
        </w:rPr>
        <w:t>-</w:t>
      </w:r>
      <w:r w:rsidR="005550FB">
        <w:rPr>
          <w:rFonts w:ascii="Cambria" w:hAnsi="Cambria" w:cs="Times New Roman"/>
        </w:rPr>
        <w:t>4</w:t>
      </w:r>
      <w:r w:rsidR="00BC02D8" w:rsidRPr="00302A76">
        <w:rPr>
          <w:rFonts w:ascii="Cambria" w:hAnsi="Cambria" w:cs="Times New Roma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4"/>
        <w:gridCol w:w="3403"/>
      </w:tblGrid>
      <w:tr w:rsidR="003B0FB7" w:rsidRPr="00302A76" w14:paraId="36ADE2C2" w14:textId="77777777" w:rsidTr="003B0FB7">
        <w:tc>
          <w:tcPr>
            <w:tcW w:w="1284" w:type="dxa"/>
          </w:tcPr>
          <w:p w14:paraId="65AEBE91" w14:textId="77777777" w:rsidR="003B0FB7" w:rsidRPr="00302A76" w:rsidRDefault="003B0FB7" w:rsidP="005A61DA">
            <w:pPr>
              <w:rPr>
                <w:rFonts w:ascii="Cambria" w:hAnsi="Cambria" w:cs="Times New Roman"/>
              </w:rPr>
            </w:pPr>
            <w:r w:rsidRPr="00302A76">
              <w:rPr>
                <w:rFonts w:ascii="Cambria" w:hAnsi="Cambria" w:cs="Times New Roman"/>
              </w:rPr>
              <w:t>Procedure Step</w:t>
            </w:r>
          </w:p>
        </w:tc>
        <w:tc>
          <w:tcPr>
            <w:tcW w:w="3403" w:type="dxa"/>
          </w:tcPr>
          <w:p w14:paraId="7BD1B230" w14:textId="77777777" w:rsidR="003B0FB7" w:rsidRPr="00302A76" w:rsidRDefault="00917799" w:rsidP="003B0FB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Reading on </w:t>
            </w:r>
            <w:proofErr w:type="spellStart"/>
            <w:r>
              <w:rPr>
                <w:rFonts w:ascii="Cambria" w:hAnsi="Cambria" w:cs="Times New Roman"/>
              </w:rPr>
              <w:t>polarimeter</w:t>
            </w:r>
            <w:proofErr w:type="spellEnd"/>
          </w:p>
        </w:tc>
      </w:tr>
      <w:tr w:rsidR="003B0FB7" w:rsidRPr="00302A76" w14:paraId="09353CDA" w14:textId="77777777" w:rsidTr="003B0FB7">
        <w:tc>
          <w:tcPr>
            <w:tcW w:w="1284" w:type="dxa"/>
          </w:tcPr>
          <w:p w14:paraId="47E1081D" w14:textId="77777777" w:rsidR="003B0FB7" w:rsidRPr="00302A76" w:rsidRDefault="003B0FB7" w:rsidP="001203BA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1.</w:t>
            </w:r>
            <w:r w:rsidR="00917799">
              <w:rPr>
                <w:rFonts w:ascii="Cambria" w:hAnsi="Cambria" w:cs="Times New Roman"/>
              </w:rPr>
              <w:t>4</w:t>
            </w:r>
          </w:p>
        </w:tc>
        <w:tc>
          <w:tcPr>
            <w:tcW w:w="3403" w:type="dxa"/>
          </w:tcPr>
          <w:p w14:paraId="1F011FFF" w14:textId="77777777" w:rsidR="003B0FB7" w:rsidRPr="00302A76" w:rsidRDefault="00917799" w:rsidP="001203BA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0.000</w:t>
            </w:r>
          </w:p>
        </w:tc>
      </w:tr>
      <w:tr w:rsidR="003B0FB7" w:rsidRPr="00302A76" w14:paraId="4EF68FBF" w14:textId="77777777" w:rsidTr="003B0FB7">
        <w:tc>
          <w:tcPr>
            <w:tcW w:w="1284" w:type="dxa"/>
          </w:tcPr>
          <w:p w14:paraId="5A6C280C" w14:textId="77777777" w:rsidR="003B0FB7" w:rsidRPr="00302A76" w:rsidRDefault="005550FB" w:rsidP="00262A46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3</w:t>
            </w:r>
            <w:r w:rsidR="00262A46">
              <w:rPr>
                <w:rFonts w:ascii="Cambria" w:hAnsi="Cambria" w:cs="Times New Roman"/>
              </w:rPr>
              <w:t>.</w:t>
            </w:r>
            <w:r>
              <w:rPr>
                <w:rFonts w:ascii="Cambria" w:hAnsi="Cambria" w:cs="Times New Roman"/>
              </w:rPr>
              <w:t>2</w:t>
            </w:r>
          </w:p>
        </w:tc>
        <w:tc>
          <w:tcPr>
            <w:tcW w:w="3403" w:type="dxa"/>
          </w:tcPr>
          <w:p w14:paraId="02493EB0" w14:textId="77777777" w:rsidR="003B0FB7" w:rsidRPr="00302A76" w:rsidRDefault="005550FB" w:rsidP="005A61DA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+0.563</w:t>
            </w:r>
          </w:p>
        </w:tc>
      </w:tr>
      <w:tr w:rsidR="003B0FB7" w:rsidRPr="00302A76" w14:paraId="0905AA13" w14:textId="77777777" w:rsidTr="003B0FB7">
        <w:tc>
          <w:tcPr>
            <w:tcW w:w="1284" w:type="dxa"/>
          </w:tcPr>
          <w:p w14:paraId="63F579DD" w14:textId="77777777" w:rsidR="003B0FB7" w:rsidRPr="00302A76" w:rsidRDefault="005550FB" w:rsidP="005A61DA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4.1</w:t>
            </w:r>
          </w:p>
        </w:tc>
        <w:tc>
          <w:tcPr>
            <w:tcW w:w="3403" w:type="dxa"/>
          </w:tcPr>
          <w:p w14:paraId="5B50FE35" w14:textId="77777777" w:rsidR="005550FB" w:rsidRPr="005550FB" w:rsidRDefault="005550FB" w:rsidP="005550FB">
            <w:pPr>
              <w:rPr>
                <w:rFonts w:ascii="Cambria" w:hAnsi="Cambria"/>
              </w:rPr>
            </w:pPr>
            <w:commentRangeStart w:id="59"/>
            <w:r w:rsidRPr="005550FB">
              <w:t>[</w:t>
            </w:r>
            <w:r w:rsidRPr="005550FB">
              <w:rPr>
                <w:rFonts w:ascii="Cambria" w:hAnsi="Cambria"/>
              </w:rPr>
              <w:t>α]</w:t>
            </w:r>
            <w:r w:rsidRPr="005550FB">
              <w:rPr>
                <w:rFonts w:ascii="Cambria" w:hAnsi="Cambria"/>
                <w:vertAlign w:val="subscript"/>
              </w:rPr>
              <w:t>25</w:t>
            </w:r>
            <w:r w:rsidRPr="005550FB">
              <w:rPr>
                <w:rFonts w:ascii="Cambria" w:hAnsi="Cambria"/>
                <w:vertAlign w:val="superscript"/>
              </w:rPr>
              <w:t>D</w:t>
            </w:r>
            <w:r w:rsidRPr="005550FB">
              <w:rPr>
                <w:rFonts w:ascii="Cambria" w:hAnsi="Cambria"/>
              </w:rPr>
              <w:t xml:space="preserve"> = +77° (</w:t>
            </w:r>
            <w:r w:rsidRPr="005550FB">
              <w:rPr>
                <w:rFonts w:ascii="Cambria" w:hAnsi="Cambria"/>
                <w:i/>
              </w:rPr>
              <w:t xml:space="preserve">c </w:t>
            </w:r>
            <w:r w:rsidRPr="005550FB">
              <w:rPr>
                <w:rFonts w:ascii="Cambria" w:hAnsi="Cambria"/>
              </w:rPr>
              <w:t>0.73, CHCl</w:t>
            </w:r>
            <w:r w:rsidRPr="005550FB">
              <w:rPr>
                <w:rFonts w:ascii="Cambria" w:hAnsi="Cambria"/>
                <w:vertAlign w:val="subscript"/>
              </w:rPr>
              <w:t>3</w:t>
            </w:r>
            <w:r w:rsidRPr="005550FB">
              <w:rPr>
                <w:rFonts w:ascii="Cambria" w:hAnsi="Cambria"/>
              </w:rPr>
              <w:t>)</w:t>
            </w:r>
            <w:commentRangeEnd w:id="59"/>
            <w:r w:rsidR="002923F1">
              <w:rPr>
                <w:rStyle w:val="CommentReference"/>
              </w:rPr>
              <w:commentReference w:id="59"/>
            </w:r>
          </w:p>
          <w:p w14:paraId="4D3518CF" w14:textId="77777777" w:rsidR="003B0FB7" w:rsidRPr="00302A76" w:rsidRDefault="003B0FB7" w:rsidP="005A61DA">
            <w:pPr>
              <w:rPr>
                <w:rFonts w:ascii="Cambria" w:hAnsi="Cambria" w:cs="Times New Roman"/>
              </w:rPr>
            </w:pPr>
          </w:p>
        </w:tc>
      </w:tr>
    </w:tbl>
    <w:p w14:paraId="395A4B75" w14:textId="77777777" w:rsidR="00536325" w:rsidRPr="002923F1" w:rsidRDefault="00536325" w:rsidP="005A61DA">
      <w:pPr>
        <w:rPr>
          <w:rFonts w:ascii="Cambria" w:hAnsi="Cambria" w:cs="Times New Roman"/>
          <w:b/>
        </w:rPr>
      </w:pPr>
      <w:r w:rsidRPr="002923F1">
        <w:rPr>
          <w:rFonts w:ascii="Cambria" w:hAnsi="Cambria" w:cs="Times New Roman"/>
          <w:b/>
        </w:rPr>
        <w:t xml:space="preserve">Table 1. Representative results for </w:t>
      </w:r>
      <w:r w:rsidR="00D92515" w:rsidRPr="002923F1">
        <w:rPr>
          <w:rFonts w:ascii="Cambria" w:hAnsi="Cambria" w:cs="Times New Roman"/>
          <w:b/>
        </w:rPr>
        <w:t>procedures</w:t>
      </w:r>
      <w:r w:rsidR="005550FB" w:rsidRPr="002923F1">
        <w:rPr>
          <w:rFonts w:ascii="Cambria" w:hAnsi="Cambria" w:cs="Times New Roman"/>
          <w:b/>
        </w:rPr>
        <w:t xml:space="preserve"> 1-4</w:t>
      </w:r>
      <w:r w:rsidRPr="002923F1">
        <w:rPr>
          <w:rFonts w:ascii="Cambria" w:hAnsi="Cambria" w:cs="Times New Roman"/>
          <w:b/>
        </w:rPr>
        <w:t>.</w:t>
      </w:r>
    </w:p>
    <w:p w14:paraId="580D95F4" w14:textId="77777777" w:rsidR="005A61DA" w:rsidRPr="00302A76" w:rsidRDefault="005A61DA" w:rsidP="005A61DA">
      <w:pPr>
        <w:rPr>
          <w:rFonts w:ascii="Cambria" w:hAnsi="Cambria" w:cs="Times New Roman"/>
        </w:rPr>
      </w:pPr>
      <w:r w:rsidRPr="00302A76">
        <w:rPr>
          <w:rFonts w:ascii="Cambria" w:hAnsi="Cambria" w:cs="Times New Roman"/>
          <w:b/>
          <w:sz w:val="28"/>
        </w:rPr>
        <w:t>Summary</w:t>
      </w:r>
      <w:r w:rsidRPr="00302A76">
        <w:rPr>
          <w:rFonts w:ascii="Cambria" w:hAnsi="Cambria" w:cs="Times New Roman"/>
        </w:rPr>
        <w:t xml:space="preserve">: </w:t>
      </w:r>
    </w:p>
    <w:p w14:paraId="1C3E924D" w14:textId="77777777" w:rsidR="005A61DA" w:rsidRPr="00536325" w:rsidRDefault="005A61DA" w:rsidP="005A61DA">
      <w:pPr>
        <w:rPr>
          <w:rFonts w:ascii="Cambria" w:hAnsi="Cambria" w:cs="Times New Roman"/>
        </w:rPr>
      </w:pPr>
      <w:r w:rsidRPr="00302A76">
        <w:rPr>
          <w:rFonts w:ascii="Cambria" w:hAnsi="Cambria" w:cs="Times New Roman"/>
        </w:rPr>
        <w:lastRenderedPageBreak/>
        <w:t>In this experiment</w:t>
      </w:r>
      <w:r w:rsidR="00642C61" w:rsidRPr="00302A76">
        <w:rPr>
          <w:rFonts w:ascii="Cambria" w:hAnsi="Cambria" w:cs="Times New Roman"/>
        </w:rPr>
        <w:t xml:space="preserve">, we have demonstrated </w:t>
      </w:r>
      <w:r w:rsidR="005550FB">
        <w:rPr>
          <w:rFonts w:ascii="Cambria" w:hAnsi="Cambria" w:cs="Times New Roman"/>
        </w:rPr>
        <w:t xml:space="preserve">the principles behind the </w:t>
      </w:r>
      <w:proofErr w:type="spellStart"/>
      <w:r w:rsidR="005550FB">
        <w:rPr>
          <w:rFonts w:ascii="Cambria" w:hAnsi="Cambria" w:cs="Times New Roman"/>
        </w:rPr>
        <w:t>polarimeter</w:t>
      </w:r>
      <w:proofErr w:type="spellEnd"/>
      <w:r w:rsidR="005550FB">
        <w:rPr>
          <w:rFonts w:ascii="Cambria" w:hAnsi="Cambria" w:cs="Times New Roman"/>
        </w:rPr>
        <w:t xml:space="preserve"> and how to measure and calculate the specific rotation of an optically active compound.</w:t>
      </w:r>
      <w:r w:rsidR="00536325">
        <w:rPr>
          <w:rFonts w:ascii="Cambria" w:hAnsi="Cambria" w:cs="Times New Roman"/>
        </w:rPr>
        <w:t xml:space="preserve"> </w:t>
      </w:r>
    </w:p>
    <w:p w14:paraId="277F5397" w14:textId="77777777" w:rsidR="005A61DA" w:rsidRPr="00302A76" w:rsidRDefault="005A61DA" w:rsidP="005A61DA">
      <w:pPr>
        <w:spacing w:after="0"/>
        <w:rPr>
          <w:rFonts w:ascii="Cambria" w:hAnsi="Cambria" w:cs="Times New Roman"/>
        </w:rPr>
      </w:pPr>
      <w:commentRangeStart w:id="60"/>
      <w:r w:rsidRPr="00302A76">
        <w:rPr>
          <w:rFonts w:ascii="Cambria" w:hAnsi="Cambria" w:cs="Times New Roman"/>
          <w:b/>
          <w:sz w:val="28"/>
        </w:rPr>
        <w:t>Applications</w:t>
      </w:r>
      <w:r w:rsidRPr="00302A76">
        <w:rPr>
          <w:rFonts w:ascii="Cambria" w:hAnsi="Cambria" w:cs="Times New Roman"/>
        </w:rPr>
        <w:t xml:space="preserve"> </w:t>
      </w:r>
      <w:commentRangeEnd w:id="60"/>
      <w:r w:rsidR="003030CF">
        <w:rPr>
          <w:rStyle w:val="CommentReference"/>
        </w:rPr>
        <w:commentReference w:id="60"/>
      </w:r>
    </w:p>
    <w:p w14:paraId="5AB6837F" w14:textId="77777777" w:rsidR="005A61DA" w:rsidRDefault="005A61DA" w:rsidP="005A61DA">
      <w:pPr>
        <w:spacing w:after="0"/>
        <w:rPr>
          <w:rFonts w:ascii="Cambria" w:hAnsi="Cambria" w:cs="Times New Roman"/>
        </w:rPr>
      </w:pPr>
    </w:p>
    <w:p w14:paraId="26DF8F75" w14:textId="68D2FCE8" w:rsidR="005A61DA" w:rsidRPr="00BF09B3" w:rsidRDefault="005550FB" w:rsidP="005A61DA">
      <w:pPr>
        <w:spacing w:after="0"/>
        <w:rPr>
          <w:rFonts w:ascii="Cambria" w:hAnsi="Cambria" w:cs="Times New Roman"/>
        </w:rPr>
      </w:pPr>
      <w:del w:id="61" w:author="KKDL" w:date="2016-08-28T00:20:00Z">
        <w:r w:rsidDel="00082F49">
          <w:rPr>
            <w:rFonts w:ascii="Cambria" w:hAnsi="Cambria" w:cs="Times New Roman"/>
          </w:rPr>
          <w:delText xml:space="preserve">The polarimeter is important for the measurement of optical rotation of chiral compounds, </w:delText>
        </w:r>
        <w:bookmarkStart w:id="62" w:name="_GoBack"/>
        <w:r w:rsidDel="00082F49">
          <w:rPr>
            <w:rFonts w:ascii="Cambria" w:hAnsi="Cambria" w:cs="Times New Roman"/>
          </w:rPr>
          <w:delText xml:space="preserve">which can be used to distinguish </w:delText>
        </w:r>
        <w:r w:rsidR="00425290" w:rsidDel="00082F49">
          <w:rPr>
            <w:rFonts w:ascii="Cambria" w:hAnsi="Cambria" w:cs="Times New Roman"/>
          </w:rPr>
          <w:delText>the identity of</w:delText>
        </w:r>
        <w:r w:rsidDel="00082F49">
          <w:rPr>
            <w:rFonts w:ascii="Cambria" w:hAnsi="Cambria" w:cs="Times New Roman"/>
          </w:rPr>
          <w:delText xml:space="preserve"> two enantiomers</w:delText>
        </w:r>
      </w:del>
      <w:del w:id="63" w:author="KKDL" w:date="2016-08-28T00:16:00Z">
        <w:r w:rsidDel="0075057D">
          <w:rPr>
            <w:rFonts w:ascii="Cambria" w:hAnsi="Cambria" w:cs="Times New Roman"/>
          </w:rPr>
          <w:delText xml:space="preserve">. </w:delText>
        </w:r>
      </w:del>
      <w:ins w:id="64" w:author="KKDL" w:date="2016-08-28T00:20:00Z">
        <w:r w:rsidR="00082F49">
          <w:rPr>
            <w:rFonts w:ascii="Cambria" w:hAnsi="Cambria" w:cs="Times New Roman"/>
          </w:rPr>
          <w:t>T</w:t>
        </w:r>
      </w:ins>
      <w:ins w:id="65" w:author="KKDL" w:date="2016-08-28T00:17:00Z">
        <w:r w:rsidR="0075057D">
          <w:rPr>
            <w:rFonts w:ascii="Cambria" w:hAnsi="Cambria" w:cs="Times New Roman"/>
          </w:rPr>
          <w:t xml:space="preserve">he </w:t>
        </w:r>
        <w:proofErr w:type="spellStart"/>
        <w:r w:rsidR="0075057D">
          <w:rPr>
            <w:rFonts w:ascii="Cambria" w:hAnsi="Cambria" w:cs="Times New Roman"/>
          </w:rPr>
          <w:t>polarimeter</w:t>
        </w:r>
        <w:proofErr w:type="spellEnd"/>
        <w:r w:rsidR="0075057D">
          <w:rPr>
            <w:rFonts w:ascii="Cambria" w:hAnsi="Cambria" w:cs="Times New Roman"/>
          </w:rPr>
          <w:t xml:space="preserve"> is </w:t>
        </w:r>
      </w:ins>
      <w:ins w:id="66" w:author="KKDL" w:date="2016-08-28T00:27:00Z">
        <w:r w:rsidR="00082F49">
          <w:rPr>
            <w:rFonts w:ascii="Cambria" w:hAnsi="Cambria" w:cs="Times New Roman"/>
          </w:rPr>
          <w:t xml:space="preserve">an </w:t>
        </w:r>
      </w:ins>
      <w:bookmarkEnd w:id="62"/>
      <w:del w:id="67" w:author="KKDL" w:date="2016-08-28T00:17:00Z">
        <w:r w:rsidDel="0075057D">
          <w:rPr>
            <w:rFonts w:ascii="Cambria" w:hAnsi="Cambria" w:cs="Times New Roman"/>
          </w:rPr>
          <w:delText>Moreover</w:delText>
        </w:r>
        <w:r w:rsidR="00B0254B" w:rsidDel="0075057D">
          <w:rPr>
            <w:rFonts w:ascii="Cambria" w:hAnsi="Cambria" w:cs="Times New Roman"/>
          </w:rPr>
          <w:delText xml:space="preserve">, the polarimeter is </w:delText>
        </w:r>
      </w:del>
      <w:r w:rsidR="00B0254B">
        <w:rPr>
          <w:rFonts w:ascii="Cambria" w:hAnsi="Cambria" w:cs="Times New Roman"/>
        </w:rPr>
        <w:t>important</w:t>
      </w:r>
      <w:ins w:id="68" w:author="KKDL" w:date="2016-08-28T00:27:00Z">
        <w:r w:rsidR="00082F49">
          <w:rPr>
            <w:rFonts w:ascii="Cambria" w:hAnsi="Cambria" w:cs="Times New Roman"/>
          </w:rPr>
          <w:t xml:space="preserve"> instrument</w:t>
        </w:r>
      </w:ins>
      <w:r w:rsidR="00B0254B">
        <w:rPr>
          <w:rFonts w:ascii="Cambria" w:hAnsi="Cambria" w:cs="Times New Roman"/>
        </w:rPr>
        <w:t xml:space="preserve"> in the fine</w:t>
      </w:r>
      <w:r w:rsidR="003030CF">
        <w:rPr>
          <w:rFonts w:ascii="Cambria" w:hAnsi="Cambria" w:cs="Times New Roman"/>
        </w:rPr>
        <w:t>-</w:t>
      </w:r>
      <w:r w:rsidR="00B0254B">
        <w:rPr>
          <w:rFonts w:ascii="Cambria" w:hAnsi="Cambria" w:cs="Times New Roman"/>
        </w:rPr>
        <w:t xml:space="preserve">chemical and pharmaceutical </w:t>
      </w:r>
      <w:r w:rsidR="000C3AB2">
        <w:rPr>
          <w:rFonts w:ascii="Cambria" w:hAnsi="Cambria" w:cs="Times New Roman"/>
        </w:rPr>
        <w:t>industries</w:t>
      </w:r>
      <w:del w:id="69" w:author="KKDL" w:date="2016-08-28T00:27:00Z">
        <w:r w:rsidR="00B0254B" w:rsidDel="00082F49">
          <w:rPr>
            <w:rFonts w:ascii="Cambria" w:hAnsi="Cambria" w:cs="Times New Roman"/>
          </w:rPr>
          <w:delText xml:space="preserve"> as an instrument</w:delText>
        </w:r>
      </w:del>
      <w:r w:rsidR="00B0254B">
        <w:rPr>
          <w:rFonts w:ascii="Cambria" w:hAnsi="Cambria" w:cs="Times New Roman"/>
        </w:rPr>
        <w:t xml:space="preserve"> to assess</w:t>
      </w:r>
      <w:r w:rsidR="000C3AB2">
        <w:rPr>
          <w:rFonts w:ascii="Cambria" w:hAnsi="Cambria" w:cs="Times New Roman"/>
        </w:rPr>
        <w:t xml:space="preserve"> the identity, purity, and quality of a compound.</w:t>
      </w:r>
      <w:ins w:id="70" w:author="KKDL" w:date="2016-08-28T00:20:00Z">
        <w:r w:rsidR="00082F49">
          <w:t xml:space="preserve"> </w:t>
        </w:r>
        <w:r w:rsidR="00082F49">
          <w:rPr>
            <w:rFonts w:ascii="Cambria" w:hAnsi="Cambria" w:cs="Times New Roman"/>
          </w:rPr>
          <w:t>It is specifically used</w:t>
        </w:r>
        <w:r w:rsidR="00082F49">
          <w:rPr>
            <w:rFonts w:ascii="Cambria" w:hAnsi="Cambria" w:cs="Times New Roman"/>
          </w:rPr>
          <w:t xml:space="preserve"> for the measurement of optical rotation of chiral compounds, which can be used to distinguish the identity of two enantiomers</w:t>
        </w:r>
      </w:ins>
      <w:ins w:id="71" w:author="KKDL" w:date="2016-08-28T00:23:00Z">
        <w:r w:rsidR="00082F49">
          <w:rPr>
            <w:rFonts w:ascii="Cambria" w:hAnsi="Cambria" w:cs="Times New Roman"/>
          </w:rPr>
          <w:t xml:space="preserve"> </w:t>
        </w:r>
      </w:ins>
      <w:ins w:id="72" w:author="KKDL" w:date="2016-08-28T22:10:00Z">
        <w:r w:rsidR="00900161">
          <w:rPr>
            <w:rFonts w:ascii="Cambria" w:hAnsi="Cambria" w:cs="Times New Roman"/>
          </w:rPr>
          <w:t xml:space="preserve">by </w:t>
        </w:r>
      </w:ins>
      <w:ins w:id="73" w:author="KKDL" w:date="2016-08-28T00:23:00Z">
        <w:r w:rsidR="00082F49">
          <w:rPr>
            <w:rFonts w:ascii="Cambria" w:hAnsi="Cambria" w:cs="Times New Roman"/>
          </w:rPr>
          <w:t>confirm</w:t>
        </w:r>
      </w:ins>
      <w:ins w:id="74" w:author="KKDL" w:date="2016-08-28T22:10:00Z">
        <w:r w:rsidR="00900161">
          <w:rPr>
            <w:rFonts w:ascii="Cambria" w:hAnsi="Cambria" w:cs="Times New Roman"/>
          </w:rPr>
          <w:t>ing</w:t>
        </w:r>
      </w:ins>
      <w:ins w:id="75" w:author="KKDL" w:date="2016-08-28T00:23:00Z">
        <w:r w:rsidR="00082F49">
          <w:rPr>
            <w:rFonts w:ascii="Cambria" w:hAnsi="Cambria" w:cs="Times New Roman"/>
          </w:rPr>
          <w:t xml:space="preserve"> whether it is </w:t>
        </w:r>
      </w:ins>
      <w:ins w:id="76" w:author="KKDL" w:date="2016-08-28T00:20:00Z">
        <w:r w:rsidR="00082F49">
          <w:rPr>
            <w:rFonts w:ascii="Cambria" w:hAnsi="Cambria" w:cs="Times New Roman"/>
          </w:rPr>
          <w:t>an (</w:t>
        </w:r>
        <w:r w:rsidR="00082F49">
          <w:rPr>
            <w:rFonts w:ascii="Cambria" w:hAnsi="Cambria" w:cs="Times New Roman"/>
            <w:i/>
          </w:rPr>
          <w:t>R</w:t>
        </w:r>
        <w:r w:rsidR="00082F49">
          <w:rPr>
            <w:rFonts w:ascii="Cambria" w:hAnsi="Cambria" w:cs="Times New Roman"/>
          </w:rPr>
          <w:t>) or (</w:t>
        </w:r>
        <w:r w:rsidR="00082F49" w:rsidRPr="00026E24">
          <w:rPr>
            <w:rFonts w:ascii="Cambria" w:hAnsi="Cambria" w:cs="Times New Roman"/>
            <w:i/>
          </w:rPr>
          <w:t>S</w:t>
        </w:r>
        <w:r w:rsidR="00082F49">
          <w:rPr>
            <w:rFonts w:ascii="Cambria" w:hAnsi="Cambria" w:cs="Times New Roman"/>
          </w:rPr>
          <w:t xml:space="preserve">) </w:t>
        </w:r>
      </w:ins>
      <w:ins w:id="77" w:author="KKDL" w:date="2016-08-28T00:27:00Z">
        <w:r w:rsidR="00082F49">
          <w:rPr>
            <w:rFonts w:ascii="Cambria" w:hAnsi="Cambria" w:cs="Times New Roman"/>
          </w:rPr>
          <w:t>compound</w:t>
        </w:r>
      </w:ins>
      <w:ins w:id="78" w:author="KKDL" w:date="2016-08-28T00:20:00Z">
        <w:r w:rsidR="00082F49">
          <w:rPr>
            <w:rFonts w:ascii="Cambria" w:hAnsi="Cambria" w:cs="Times New Roman"/>
          </w:rPr>
          <w:t>.</w:t>
        </w:r>
        <w:r w:rsidR="00082F49">
          <w:rPr>
            <w:rFonts w:ascii="Cambria" w:hAnsi="Cambria" w:cs="Times New Roman"/>
          </w:rPr>
          <w:t xml:space="preserve"> This is especially impo</w:t>
        </w:r>
      </w:ins>
      <w:ins w:id="79" w:author="KKDL" w:date="2016-08-28T00:21:00Z">
        <w:r w:rsidR="00082F49">
          <w:rPr>
            <w:rFonts w:ascii="Cambria" w:hAnsi="Cambria" w:cs="Times New Roman"/>
          </w:rPr>
          <w:t>rtant in pharmaceutical drug synthesis</w:t>
        </w:r>
      </w:ins>
      <w:ins w:id="80" w:author="KKDL" w:date="2016-08-28T00:23:00Z">
        <w:r w:rsidR="00082F49">
          <w:rPr>
            <w:rFonts w:ascii="Cambria" w:hAnsi="Cambria" w:cs="Times New Roman"/>
          </w:rPr>
          <w:t xml:space="preserve"> because </w:t>
        </w:r>
      </w:ins>
      <w:ins w:id="81" w:author="KKDL" w:date="2016-08-28T00:24:00Z">
        <w:r w:rsidR="00082F49">
          <w:rPr>
            <w:rFonts w:ascii="Cambria" w:hAnsi="Cambria" w:cs="Times New Roman"/>
          </w:rPr>
          <w:t xml:space="preserve">one enantiomer is generally responsible for </w:t>
        </w:r>
      </w:ins>
      <w:ins w:id="82" w:author="KKDL" w:date="2016-08-28T00:28:00Z">
        <w:r w:rsidR="00082F49">
          <w:rPr>
            <w:rFonts w:ascii="Cambria" w:hAnsi="Cambria" w:cs="Times New Roman"/>
          </w:rPr>
          <w:t xml:space="preserve">the </w:t>
        </w:r>
      </w:ins>
      <w:ins w:id="83" w:author="KKDL" w:date="2016-08-28T00:26:00Z">
        <w:r w:rsidR="00082F49">
          <w:rPr>
            <w:rFonts w:ascii="Cambria" w:hAnsi="Cambria" w:cs="Times New Roman"/>
          </w:rPr>
          <w:t>biological effects while the other enantiomer is often less active and can have adverse effects.</w:t>
        </w:r>
      </w:ins>
      <w:ins w:id="84" w:author="KKDL" w:date="2016-08-28T00:20:00Z">
        <w:r w:rsidR="00082F49">
          <w:rPr>
            <w:rFonts w:ascii="Cambria" w:hAnsi="Cambria" w:cs="Times New Roman"/>
          </w:rPr>
          <w:t xml:space="preserve"> </w:t>
        </w:r>
      </w:ins>
      <w:ins w:id="85" w:author="KKDL" w:date="2016-08-28T00:13:00Z">
        <w:r w:rsidR="00BF09B3">
          <w:rPr>
            <w:rFonts w:ascii="Cambria" w:hAnsi="Cambria" w:cs="Times New Roman"/>
          </w:rPr>
          <w:t xml:space="preserve"> In addition,</w:t>
        </w:r>
      </w:ins>
      <w:ins w:id="86" w:author="KKDL" w:date="2016-08-28T00:28:00Z">
        <w:r w:rsidR="00082F49">
          <w:rPr>
            <w:rFonts w:ascii="Cambria" w:hAnsi="Cambria" w:cs="Times New Roman"/>
          </w:rPr>
          <w:t xml:space="preserve"> the </w:t>
        </w:r>
        <w:proofErr w:type="spellStart"/>
        <w:r w:rsidR="00082F49">
          <w:rPr>
            <w:rFonts w:ascii="Cambria" w:hAnsi="Cambria" w:cs="Times New Roman"/>
          </w:rPr>
          <w:t>polarimeter</w:t>
        </w:r>
        <w:proofErr w:type="spellEnd"/>
        <w:r w:rsidR="00082F49">
          <w:rPr>
            <w:rFonts w:ascii="Cambria" w:hAnsi="Cambria" w:cs="Times New Roman"/>
          </w:rPr>
          <w:t xml:space="preserve"> can be implemented to determine the unknown </w:t>
        </w:r>
        <w:proofErr w:type="spellStart"/>
        <w:r w:rsidR="00082F49">
          <w:rPr>
            <w:rFonts w:ascii="Cambria" w:hAnsi="Cambria" w:cs="Times New Roman"/>
            <w:i/>
          </w:rPr>
          <w:t>ee</w:t>
        </w:r>
        <w:proofErr w:type="spellEnd"/>
        <w:r w:rsidR="00082F49">
          <w:rPr>
            <w:rFonts w:ascii="Cambria" w:hAnsi="Cambria" w:cs="Times New Roman"/>
          </w:rPr>
          <w:t xml:space="preserve"> of a sample.</w:t>
        </w:r>
      </w:ins>
      <w:ins w:id="87" w:author="KKDL" w:date="2016-08-28T00:13:00Z">
        <w:r w:rsidR="00082F49">
          <w:rPr>
            <w:rFonts w:ascii="Cambria" w:hAnsi="Cambria" w:cs="Times New Roman"/>
          </w:rPr>
          <w:t xml:space="preserve"> </w:t>
        </w:r>
      </w:ins>
      <w:ins w:id="88" w:author="KKDL" w:date="2016-08-28T00:28:00Z">
        <w:r w:rsidR="00082F49">
          <w:rPr>
            <w:rFonts w:ascii="Cambria" w:hAnsi="Cambria" w:cs="Times New Roman"/>
          </w:rPr>
          <w:t>I</w:t>
        </w:r>
      </w:ins>
      <w:ins w:id="89" w:author="KKDL" w:date="2016-08-28T00:13:00Z">
        <w:r w:rsidR="00BF09B3">
          <w:rPr>
            <w:rFonts w:ascii="Cambria" w:hAnsi="Cambria" w:cs="Times New Roman"/>
          </w:rPr>
          <w:t xml:space="preserve">f </w:t>
        </w:r>
      </w:ins>
      <w:ins w:id="90" w:author="KKDL" w:date="2016-08-28T00:28:00Z">
        <w:r w:rsidR="00082F49">
          <w:rPr>
            <w:rFonts w:ascii="Cambria" w:hAnsi="Cambria" w:cs="Times New Roman"/>
          </w:rPr>
          <w:t xml:space="preserve">the </w:t>
        </w:r>
      </w:ins>
      <w:proofErr w:type="spellStart"/>
      <w:ins w:id="91" w:author="KKDL" w:date="2016-08-28T00:29:00Z">
        <w:r w:rsidR="00082F49" w:rsidRPr="00900161">
          <w:rPr>
            <w:rFonts w:ascii="Cambria" w:hAnsi="Cambria" w:cs="Times New Roman"/>
            <w:i/>
          </w:rPr>
          <w:t>ee</w:t>
        </w:r>
        <w:proofErr w:type="spellEnd"/>
        <w:r w:rsidR="00082F49">
          <w:rPr>
            <w:rFonts w:ascii="Cambria" w:hAnsi="Cambria" w:cs="Times New Roman"/>
          </w:rPr>
          <w:t xml:space="preserve"> value is </w:t>
        </w:r>
      </w:ins>
      <w:ins w:id="92" w:author="KKDL" w:date="2016-08-28T00:14:00Z">
        <w:r w:rsidR="00BF09B3" w:rsidRPr="00900161">
          <w:rPr>
            <w:rFonts w:ascii="Cambria" w:hAnsi="Cambria" w:cs="Times New Roman"/>
          </w:rPr>
          <w:t>unknown</w:t>
        </w:r>
        <w:r w:rsidR="00BF09B3">
          <w:rPr>
            <w:rFonts w:ascii="Cambria" w:hAnsi="Cambria" w:cs="Times New Roman"/>
          </w:rPr>
          <w:t xml:space="preserve">, this can be calculated using the </w:t>
        </w:r>
        <w:proofErr w:type="spellStart"/>
        <w:r w:rsidR="00BF09B3">
          <w:rPr>
            <w:rFonts w:ascii="Cambria" w:hAnsi="Cambria" w:cs="Times New Roman"/>
          </w:rPr>
          <w:t>polarimeter</w:t>
        </w:r>
      </w:ins>
      <w:proofErr w:type="spellEnd"/>
      <w:ins w:id="93" w:author="KKDL" w:date="2016-08-28T22:11:00Z">
        <w:r w:rsidR="00900161">
          <w:rPr>
            <w:rFonts w:ascii="Cambria" w:hAnsi="Cambria" w:cs="Times New Roman"/>
          </w:rPr>
          <w:t xml:space="preserve"> by determining specific rotation.</w:t>
        </w:r>
      </w:ins>
    </w:p>
    <w:p w14:paraId="698F39B1" w14:textId="77777777" w:rsidR="006500F1" w:rsidRPr="00302A76" w:rsidRDefault="006500F1" w:rsidP="005A61DA">
      <w:pPr>
        <w:spacing w:after="0"/>
        <w:rPr>
          <w:rFonts w:ascii="Cambria" w:hAnsi="Cambria" w:cs="Times New Roman"/>
        </w:rPr>
      </w:pPr>
    </w:p>
    <w:p w14:paraId="36A5325D" w14:textId="77777777" w:rsidR="005A61DA" w:rsidRPr="00302A76" w:rsidRDefault="005A61DA" w:rsidP="005A61DA">
      <w:pPr>
        <w:spacing w:after="0"/>
        <w:rPr>
          <w:rFonts w:ascii="Cambria" w:hAnsi="Cambria" w:cs="Times New Roman"/>
          <w:b/>
          <w:sz w:val="28"/>
          <w:szCs w:val="28"/>
        </w:rPr>
      </w:pPr>
      <w:r w:rsidRPr="00302A76">
        <w:rPr>
          <w:rFonts w:ascii="Cambria" w:hAnsi="Cambria" w:cs="Times New Roman"/>
          <w:b/>
          <w:sz w:val="28"/>
          <w:szCs w:val="28"/>
        </w:rPr>
        <w:t>Legend:</w:t>
      </w:r>
    </w:p>
    <w:p w14:paraId="7A89E54F" w14:textId="77777777" w:rsidR="005A61DA" w:rsidRPr="00302A76" w:rsidRDefault="005A61DA" w:rsidP="005A61DA">
      <w:pPr>
        <w:spacing w:after="0"/>
        <w:rPr>
          <w:rFonts w:ascii="Cambria" w:hAnsi="Cambria" w:cs="Times New Roman"/>
          <w:b/>
          <w:sz w:val="28"/>
          <w:szCs w:val="28"/>
        </w:rPr>
      </w:pPr>
    </w:p>
    <w:p w14:paraId="172F0B80" w14:textId="77777777" w:rsidR="005A61DA" w:rsidRDefault="000C3AB2" w:rsidP="005A61DA">
      <w:pPr>
        <w:spacing w:after="0"/>
        <w:rPr>
          <w:ins w:id="94" w:author="KKDL" w:date="2016-08-28T22:12:00Z"/>
          <w:rFonts w:ascii="Cambria" w:hAnsi="Cambria" w:cs="Times New Roman"/>
          <w:b/>
        </w:rPr>
      </w:pPr>
      <w:r w:rsidRPr="0060606D">
        <w:rPr>
          <w:rFonts w:ascii="Cambria" w:hAnsi="Cambria" w:cs="Times New Roman"/>
          <w:b/>
        </w:rPr>
        <w:t>Figure 1</w:t>
      </w:r>
      <w:r w:rsidR="0060606D" w:rsidRPr="0060606D">
        <w:rPr>
          <w:rFonts w:ascii="Cambria" w:hAnsi="Cambria" w:cs="Times New Roman"/>
          <w:b/>
        </w:rPr>
        <w:t>.</w:t>
      </w:r>
      <w:r w:rsidRPr="0060606D">
        <w:rPr>
          <w:rFonts w:ascii="Cambria" w:hAnsi="Cambria" w:cs="Times New Roman"/>
          <w:b/>
        </w:rPr>
        <w:t xml:space="preserve"> Concept behind the </w:t>
      </w:r>
      <w:proofErr w:type="spellStart"/>
      <w:r w:rsidRPr="0060606D">
        <w:rPr>
          <w:rFonts w:ascii="Cambria" w:hAnsi="Cambria" w:cs="Times New Roman"/>
          <w:b/>
        </w:rPr>
        <w:t>polarimeter</w:t>
      </w:r>
      <w:proofErr w:type="spellEnd"/>
    </w:p>
    <w:p w14:paraId="013D300B" w14:textId="1F64370D" w:rsidR="00900161" w:rsidRPr="0060606D" w:rsidRDefault="00900161" w:rsidP="005A61DA">
      <w:pPr>
        <w:spacing w:after="0"/>
        <w:rPr>
          <w:rFonts w:ascii="Cambria" w:hAnsi="Cambria" w:cs="Times New Roman"/>
          <w:b/>
        </w:rPr>
      </w:pPr>
      <w:proofErr w:type="gramStart"/>
      <w:ins w:id="95" w:author="KKDL" w:date="2016-08-28T22:12:00Z">
        <w:r>
          <w:rPr>
            <w:rFonts w:ascii="Cambria" w:hAnsi="Cambria" w:cs="Times New Roman"/>
            <w:b/>
          </w:rPr>
          <w:t>Figure 2.</w:t>
        </w:r>
        <w:proofErr w:type="gramEnd"/>
        <w:r>
          <w:rPr>
            <w:rFonts w:ascii="Cambria" w:hAnsi="Cambria" w:cs="Times New Roman"/>
            <w:b/>
          </w:rPr>
          <w:t xml:space="preserve"> Chiral molecules that are mirror images of one another are enant</w:t>
        </w:r>
      </w:ins>
      <w:ins w:id="96" w:author="KKDL" w:date="2016-08-28T22:13:00Z">
        <w:r>
          <w:rPr>
            <w:rFonts w:ascii="Cambria" w:hAnsi="Cambria" w:cs="Times New Roman"/>
            <w:b/>
          </w:rPr>
          <w:t>iomers</w:t>
        </w:r>
      </w:ins>
    </w:p>
    <w:p w14:paraId="02D8F476" w14:textId="77777777" w:rsidR="005A61DA" w:rsidRPr="00302A76" w:rsidRDefault="005A61DA" w:rsidP="005A61DA">
      <w:pPr>
        <w:spacing w:after="0"/>
        <w:rPr>
          <w:rFonts w:ascii="Cambria" w:hAnsi="Cambria" w:cs="Times New Roman"/>
        </w:rPr>
      </w:pPr>
    </w:p>
    <w:p w14:paraId="582706DE" w14:textId="77777777" w:rsidR="005A61DA" w:rsidRPr="00302A76" w:rsidRDefault="005A61DA" w:rsidP="005A61DA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</w:rPr>
      </w:pPr>
    </w:p>
    <w:p w14:paraId="6C3F4EBC" w14:textId="77777777" w:rsidR="00056CD6" w:rsidRPr="00302A76" w:rsidRDefault="005A61DA" w:rsidP="006C512D">
      <w:pPr>
        <w:widowControl w:val="0"/>
        <w:autoSpaceDE w:val="0"/>
        <w:autoSpaceDN w:val="0"/>
        <w:adjustRightInd w:val="0"/>
        <w:spacing w:after="0"/>
        <w:rPr>
          <w:rFonts w:ascii="Cambria" w:hAnsi="Cambria" w:cs="Times New Roman"/>
        </w:rPr>
      </w:pPr>
      <w:r w:rsidRPr="00302A76">
        <w:rPr>
          <w:rFonts w:ascii="Cambria" w:hAnsi="Cambria" w:cs="Times New Roman"/>
        </w:rPr>
        <w:softHyphen/>
      </w:r>
    </w:p>
    <w:sectPr w:rsidR="00056CD6" w:rsidRPr="00302A76" w:rsidSect="004B7B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ndrew Wilkens" w:date="2016-08-17T17:41:00Z" w:initials="ASW">
    <w:p w14:paraId="53BC7C34" w14:textId="77777777" w:rsidR="003030CF" w:rsidRDefault="003030CF" w:rsidP="00385F37">
      <w:pPr>
        <w:pStyle w:val="CommentText"/>
        <w:numPr>
          <w:ilvl w:val="0"/>
          <w:numId w:val="2"/>
        </w:numPr>
      </w:pPr>
      <w:r>
        <w:rPr>
          <w:rStyle w:val="CommentReference"/>
        </w:rPr>
        <w:annotationRef/>
      </w:r>
      <w:r>
        <w:t xml:space="preserve">What is the most common use of the </w:t>
      </w:r>
      <w:proofErr w:type="spellStart"/>
      <w:r>
        <w:t>polarimeter</w:t>
      </w:r>
      <w:proofErr w:type="spellEnd"/>
      <w:r>
        <w:t>? Qualitative? Quantitative?</w:t>
      </w:r>
    </w:p>
    <w:p w14:paraId="00F5C51D" w14:textId="77777777" w:rsidR="003030CF" w:rsidRDefault="003030CF" w:rsidP="00385F37">
      <w:pPr>
        <w:pStyle w:val="CommentText"/>
        <w:numPr>
          <w:ilvl w:val="0"/>
          <w:numId w:val="2"/>
        </w:numPr>
      </w:pPr>
      <w:r>
        <w:t xml:space="preserve"> Similarly, you explain how concentration can be determined, but there are relationships between concentration, specific rotation, and enantiomeric excess/purity that need to be clarified.</w:t>
      </w:r>
      <w:r w:rsidR="00411D7D">
        <w:t xml:space="preserve"> Do you always need to know 2 to determine the 3</w:t>
      </w:r>
      <w:r w:rsidR="00411D7D" w:rsidRPr="00411D7D">
        <w:rPr>
          <w:vertAlign w:val="superscript"/>
        </w:rPr>
        <w:t>rd</w:t>
      </w:r>
      <w:r w:rsidR="00411D7D">
        <w:t>?</w:t>
      </w:r>
    </w:p>
  </w:comment>
  <w:comment w:id="3" w:author="Andrew Wilkens" w:date="2016-08-17T17:03:00Z" w:initials="ASW">
    <w:p w14:paraId="278BE0F6" w14:textId="77777777" w:rsidR="003030CF" w:rsidRDefault="003030CF">
      <w:pPr>
        <w:pStyle w:val="CommentText"/>
      </w:pPr>
      <w:r>
        <w:rPr>
          <w:rStyle w:val="CommentReference"/>
        </w:rPr>
        <w:annotationRef/>
      </w:r>
      <w:r>
        <w:t>What is this? How is it different from observed optical rotation?</w:t>
      </w:r>
    </w:p>
  </w:comment>
  <w:comment w:id="59" w:author="KKDL" w:date="2016-08-28T00:13:00Z" w:initials="K">
    <w:p w14:paraId="08DED4CC" w14:textId="6E8149FD" w:rsidR="002923F1" w:rsidRDefault="002923F1">
      <w:pPr>
        <w:pStyle w:val="CommentText"/>
      </w:pPr>
      <w:r>
        <w:rPr>
          <w:rStyle w:val="CommentReference"/>
        </w:rPr>
        <w:annotationRef/>
      </w:r>
      <w:r>
        <w:t>These numbers</w:t>
      </w:r>
      <w:r w:rsidR="001809A6">
        <w:t xml:space="preserve"> in the representative results</w:t>
      </w:r>
      <w:r>
        <w:t xml:space="preserve"> will depend on the final compound chosen for the optical rotation measurement.</w:t>
      </w:r>
      <w:r w:rsidR="00B65AA8">
        <w:t xml:space="preserve"> Perhaps (+) or (-) </w:t>
      </w:r>
      <w:proofErr w:type="spellStart"/>
      <w:r w:rsidR="00B65AA8">
        <w:t>carvone</w:t>
      </w:r>
      <w:proofErr w:type="spellEnd"/>
      <w:r w:rsidR="00B65AA8">
        <w:t>. TBD.</w:t>
      </w:r>
    </w:p>
  </w:comment>
  <w:comment w:id="60" w:author="Andrew Wilkens" w:date="2016-08-17T17:42:00Z" w:initials="ASW">
    <w:p w14:paraId="3C420A05" w14:textId="77777777" w:rsidR="003030CF" w:rsidRDefault="003030CF">
      <w:pPr>
        <w:pStyle w:val="CommentText"/>
      </w:pPr>
      <w:r>
        <w:rPr>
          <w:rStyle w:val="CommentReference"/>
        </w:rPr>
        <w:annotationRef/>
      </w:r>
      <w:r>
        <w:t xml:space="preserve">Provide more specific, concrete applications/ examples. This can extent to the more general concept of enantiomers in total, such as </w:t>
      </w:r>
      <w:r w:rsidR="00411D7D">
        <w:t>specific pharmaceuticals where this is important.</w:t>
      </w:r>
    </w:p>
    <w:p w14:paraId="4C8734B0" w14:textId="77777777" w:rsidR="00411D7D" w:rsidRDefault="00411D7D">
      <w:pPr>
        <w:pStyle w:val="CommentText"/>
      </w:pPr>
      <w:r>
        <w:t>Include which specific applications could be filmed in your lab’s setup.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F596E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PMingLiU"/>
    <w:panose1 w:val="00000000000000000000"/>
    <w:charset w:val="88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87732"/>
    <w:multiLevelType w:val="hybridMultilevel"/>
    <w:tmpl w:val="09149A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6401E"/>
    <w:multiLevelType w:val="multilevel"/>
    <w:tmpl w:val="FC12F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83"/>
    <w:rsid w:val="000345D3"/>
    <w:rsid w:val="000378A3"/>
    <w:rsid w:val="00056CD6"/>
    <w:rsid w:val="0006064A"/>
    <w:rsid w:val="00082F49"/>
    <w:rsid w:val="000A55D7"/>
    <w:rsid w:val="000B5738"/>
    <w:rsid w:val="000C3AB2"/>
    <w:rsid w:val="000D5FC1"/>
    <w:rsid w:val="00116863"/>
    <w:rsid w:val="001203BA"/>
    <w:rsid w:val="00126AE9"/>
    <w:rsid w:val="001374D6"/>
    <w:rsid w:val="00142F8A"/>
    <w:rsid w:val="00147CDB"/>
    <w:rsid w:val="00161054"/>
    <w:rsid w:val="001809A6"/>
    <w:rsid w:val="001A777B"/>
    <w:rsid w:val="00215CB1"/>
    <w:rsid w:val="00225B09"/>
    <w:rsid w:val="00227401"/>
    <w:rsid w:val="00244C2C"/>
    <w:rsid w:val="00250876"/>
    <w:rsid w:val="00262A46"/>
    <w:rsid w:val="00264B5A"/>
    <w:rsid w:val="002861B7"/>
    <w:rsid w:val="002923F1"/>
    <w:rsid w:val="00294545"/>
    <w:rsid w:val="00297E07"/>
    <w:rsid w:val="002B42C7"/>
    <w:rsid w:val="002F5621"/>
    <w:rsid w:val="00302A76"/>
    <w:rsid w:val="003030CF"/>
    <w:rsid w:val="00312AD1"/>
    <w:rsid w:val="003211DA"/>
    <w:rsid w:val="0032673B"/>
    <w:rsid w:val="00364EF6"/>
    <w:rsid w:val="00385F37"/>
    <w:rsid w:val="00386F70"/>
    <w:rsid w:val="003A378C"/>
    <w:rsid w:val="003B0FB7"/>
    <w:rsid w:val="003B504D"/>
    <w:rsid w:val="00411D7D"/>
    <w:rsid w:val="00425290"/>
    <w:rsid w:val="00435A53"/>
    <w:rsid w:val="00447633"/>
    <w:rsid w:val="00481ED1"/>
    <w:rsid w:val="004934E3"/>
    <w:rsid w:val="004A395D"/>
    <w:rsid w:val="004B7BF9"/>
    <w:rsid w:val="004D18BE"/>
    <w:rsid w:val="004E75CE"/>
    <w:rsid w:val="00531553"/>
    <w:rsid w:val="00536325"/>
    <w:rsid w:val="00550F11"/>
    <w:rsid w:val="00551A3E"/>
    <w:rsid w:val="005550FB"/>
    <w:rsid w:val="00570EB9"/>
    <w:rsid w:val="005A61DA"/>
    <w:rsid w:val="005E5314"/>
    <w:rsid w:val="0060606D"/>
    <w:rsid w:val="00636FB0"/>
    <w:rsid w:val="00642C61"/>
    <w:rsid w:val="006468E0"/>
    <w:rsid w:val="006500F1"/>
    <w:rsid w:val="0065031C"/>
    <w:rsid w:val="00652983"/>
    <w:rsid w:val="0066071D"/>
    <w:rsid w:val="00677E5C"/>
    <w:rsid w:val="00694FCD"/>
    <w:rsid w:val="006C4E9C"/>
    <w:rsid w:val="006C512D"/>
    <w:rsid w:val="006D3249"/>
    <w:rsid w:val="00741D27"/>
    <w:rsid w:val="0075057D"/>
    <w:rsid w:val="00754BA4"/>
    <w:rsid w:val="00757E1B"/>
    <w:rsid w:val="00763172"/>
    <w:rsid w:val="00763DAE"/>
    <w:rsid w:val="007838A5"/>
    <w:rsid w:val="00785E09"/>
    <w:rsid w:val="007C1A41"/>
    <w:rsid w:val="007C6466"/>
    <w:rsid w:val="007D612A"/>
    <w:rsid w:val="008310D3"/>
    <w:rsid w:val="0083199E"/>
    <w:rsid w:val="008519C0"/>
    <w:rsid w:val="008922DB"/>
    <w:rsid w:val="008A1E26"/>
    <w:rsid w:val="008F6336"/>
    <w:rsid w:val="00900161"/>
    <w:rsid w:val="00917414"/>
    <w:rsid w:val="00917799"/>
    <w:rsid w:val="00923037"/>
    <w:rsid w:val="009340B3"/>
    <w:rsid w:val="00947F4D"/>
    <w:rsid w:val="0098253F"/>
    <w:rsid w:val="00983E4E"/>
    <w:rsid w:val="009845A9"/>
    <w:rsid w:val="009972CE"/>
    <w:rsid w:val="009F4237"/>
    <w:rsid w:val="00A00C2E"/>
    <w:rsid w:val="00A304A4"/>
    <w:rsid w:val="00A31C09"/>
    <w:rsid w:val="00A6597E"/>
    <w:rsid w:val="00AA71ED"/>
    <w:rsid w:val="00AD7B94"/>
    <w:rsid w:val="00B0254B"/>
    <w:rsid w:val="00B36A17"/>
    <w:rsid w:val="00B36FEC"/>
    <w:rsid w:val="00B65AA8"/>
    <w:rsid w:val="00B75FEB"/>
    <w:rsid w:val="00B86704"/>
    <w:rsid w:val="00BC02D8"/>
    <w:rsid w:val="00BE2765"/>
    <w:rsid w:val="00BF09B3"/>
    <w:rsid w:val="00C17FC4"/>
    <w:rsid w:val="00C21A4A"/>
    <w:rsid w:val="00C334B9"/>
    <w:rsid w:val="00C63BD2"/>
    <w:rsid w:val="00C96B08"/>
    <w:rsid w:val="00CE4169"/>
    <w:rsid w:val="00D15DEE"/>
    <w:rsid w:val="00D92515"/>
    <w:rsid w:val="00DB08C3"/>
    <w:rsid w:val="00DC186C"/>
    <w:rsid w:val="00DE47FF"/>
    <w:rsid w:val="00DF3BC0"/>
    <w:rsid w:val="00E21413"/>
    <w:rsid w:val="00E41908"/>
    <w:rsid w:val="00E435AD"/>
    <w:rsid w:val="00EB417E"/>
    <w:rsid w:val="00EE4468"/>
    <w:rsid w:val="00F06F42"/>
    <w:rsid w:val="00F074E2"/>
    <w:rsid w:val="00F25209"/>
    <w:rsid w:val="00F76CF4"/>
    <w:rsid w:val="00FA5183"/>
    <w:rsid w:val="00FD4EBD"/>
    <w:rsid w:val="00FE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2B83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1DA"/>
    <w:pPr>
      <w:spacing w:after="200" w:line="240" w:lineRule="auto"/>
    </w:pPr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61DA"/>
    <w:pPr>
      <w:ind w:left="720"/>
      <w:contextualSpacing/>
    </w:pPr>
  </w:style>
  <w:style w:type="table" w:styleId="TableGrid">
    <w:name w:val="Table Grid"/>
    <w:basedOn w:val="TableNormal"/>
    <w:uiPriority w:val="39"/>
    <w:rsid w:val="00BC0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21A4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A4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A4A"/>
    <w:rPr>
      <w:rFonts w:ascii="Tahoma" w:eastAsiaTheme="minorHAns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476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6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633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6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633"/>
    <w:rPr>
      <w:rFonts w:eastAsiaTheme="minorHAns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447633"/>
    <w:pPr>
      <w:spacing w:after="0" w:line="240" w:lineRule="auto"/>
    </w:pPr>
    <w:rPr>
      <w:rFonts w:eastAsiaTheme="minorHAns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1DA"/>
    <w:pPr>
      <w:spacing w:after="200" w:line="240" w:lineRule="auto"/>
    </w:pPr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61DA"/>
    <w:pPr>
      <w:ind w:left="720"/>
      <w:contextualSpacing/>
    </w:pPr>
  </w:style>
  <w:style w:type="table" w:styleId="TableGrid">
    <w:name w:val="Table Grid"/>
    <w:basedOn w:val="TableNormal"/>
    <w:uiPriority w:val="39"/>
    <w:rsid w:val="00BC0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21A4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A4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A4A"/>
    <w:rPr>
      <w:rFonts w:ascii="Tahoma" w:eastAsiaTheme="minorHAns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476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6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633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6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633"/>
    <w:rPr>
      <w:rFonts w:eastAsiaTheme="minorHAns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447633"/>
    <w:pPr>
      <w:spacing w:after="0" w:line="240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3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yongchen</dc:creator>
  <cp:lastModifiedBy>KKDL</cp:lastModifiedBy>
  <cp:revision>7</cp:revision>
  <dcterms:created xsi:type="dcterms:W3CDTF">2016-08-28T03:45:00Z</dcterms:created>
  <dcterms:modified xsi:type="dcterms:W3CDTF">2016-08-29T05:13:00Z</dcterms:modified>
</cp:coreProperties>
</file>